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77777777" w:rsidR="00D82C18" w:rsidRPr="00D82C18" w:rsidRDefault="00D82C18">
      <w:pPr>
        <w:rPr>
          <w:rFonts w:ascii="Verdana" w:hAnsi="Verdana"/>
        </w:rPr>
      </w:pPr>
    </w:p>
    <w:p w14:paraId="6857C56D" w14:textId="466A6832" w:rsidR="00D82C18" w:rsidRPr="007508EB" w:rsidRDefault="008354F7" w:rsidP="007508EB">
      <w:pPr>
        <w:rPr>
          <w:rFonts w:ascii="Verdana" w:hAnsi="Verdana"/>
          <w:b/>
          <w:color w:val="806000" w:themeColor="accent4" w:themeShade="80"/>
          <w:sz w:val="22"/>
          <w:szCs w:val="22"/>
        </w:rPr>
      </w:pPr>
      <w:proofErr w:type="spellStart"/>
      <w:r>
        <w:rPr>
          <w:rFonts w:ascii="Verdana" w:hAnsi="Verdana"/>
          <w:sz w:val="28"/>
          <w:szCs w:val="28"/>
        </w:rPr>
        <w:t>Lección</w:t>
      </w:r>
      <w:proofErr w:type="spellEnd"/>
      <w:r w:rsidR="00D82C18" w:rsidRPr="007508EB">
        <w:rPr>
          <w:rFonts w:ascii="Verdana" w:hAnsi="Verdana"/>
          <w:sz w:val="28"/>
          <w:szCs w:val="28"/>
        </w:rPr>
        <w:t xml:space="preserve"> </w:t>
      </w:r>
      <w:r w:rsidR="007508EB" w:rsidRPr="007508EB">
        <w:rPr>
          <w:rFonts w:ascii="Verdana" w:hAnsi="Verdana"/>
          <w:sz w:val="28"/>
          <w:szCs w:val="28"/>
        </w:rPr>
        <w:t>1.5.2</w:t>
      </w:r>
      <w:r w:rsidR="00D82C18" w:rsidRPr="007508EB">
        <w:rPr>
          <w:rFonts w:ascii="Verdana" w:hAnsi="Verdana"/>
          <w:sz w:val="28"/>
          <w:szCs w:val="28"/>
        </w:rPr>
        <w:t xml:space="preserve"> </w:t>
      </w:r>
      <w:proofErr w:type="spellStart"/>
      <w:r w:rsidR="007508EB" w:rsidRPr="007508EB">
        <w:rPr>
          <w:rFonts w:ascii="Verdana" w:hAnsi="Verdana"/>
          <w:color w:val="000000" w:themeColor="text1"/>
          <w:sz w:val="28"/>
          <w:szCs w:val="28"/>
        </w:rPr>
        <w:t>C</w:t>
      </w:r>
      <w:r>
        <w:rPr>
          <w:rFonts w:ascii="Verdana" w:hAnsi="Verdana"/>
          <w:color w:val="000000" w:themeColor="text1"/>
          <w:sz w:val="28"/>
          <w:szCs w:val="28"/>
        </w:rPr>
        <w:t>ierre</w:t>
      </w:r>
      <w:proofErr w:type="spellEnd"/>
      <w:r>
        <w:rPr>
          <w:rFonts w:ascii="Verdana" w:hAnsi="Verdana"/>
          <w:color w:val="000000" w:themeColor="text1"/>
          <w:sz w:val="28"/>
          <w:szCs w:val="28"/>
        </w:rPr>
        <w:t xml:space="preserve"> del </w:t>
      </w:r>
      <w:proofErr w:type="spellStart"/>
      <w:r>
        <w:rPr>
          <w:rFonts w:ascii="Verdana" w:hAnsi="Verdana"/>
          <w:color w:val="000000" w:themeColor="text1"/>
          <w:sz w:val="28"/>
          <w:szCs w:val="28"/>
        </w:rPr>
        <w:t>curso</w:t>
      </w:r>
      <w:proofErr w:type="spellEnd"/>
    </w:p>
    <w:p w14:paraId="0A3DD02D" w14:textId="77777777" w:rsidR="00D82C18" w:rsidRPr="00D82C18" w:rsidRDefault="00D82C18">
      <w:pPr>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37958CB6" w:rsidR="00D82C18" w:rsidRPr="00D82C18" w:rsidRDefault="008354F7" w:rsidP="007508EB">
            <w:pPr>
              <w:rPr>
                <w:rFonts w:ascii="Verdana" w:hAnsi="Verdana"/>
                <w:sz w:val="22"/>
                <w:szCs w:val="22"/>
              </w:rPr>
            </w:pPr>
            <w:proofErr w:type="spellStart"/>
            <w:r>
              <w:rPr>
                <w:rFonts w:ascii="Verdana" w:hAnsi="Verdana"/>
                <w:sz w:val="22"/>
                <w:szCs w:val="22"/>
              </w:rPr>
              <w:t>Lección</w:t>
            </w:r>
            <w:proofErr w:type="spellEnd"/>
            <w:r w:rsidR="007508EB">
              <w:rPr>
                <w:rFonts w:ascii="Verdana" w:hAnsi="Verdana"/>
                <w:sz w:val="22"/>
                <w:szCs w:val="22"/>
              </w:rPr>
              <w:t xml:space="preserve"> 1.5.2</w:t>
            </w:r>
            <w:r w:rsidR="00D82C18" w:rsidRPr="00D82C18">
              <w:rPr>
                <w:rFonts w:ascii="Verdana" w:hAnsi="Verdana"/>
                <w:sz w:val="22"/>
                <w:szCs w:val="22"/>
              </w:rPr>
              <w:t xml:space="preserve"> </w:t>
            </w:r>
            <w:proofErr w:type="spellStart"/>
            <w:r>
              <w:rPr>
                <w:rFonts w:ascii="Verdana" w:hAnsi="Verdana"/>
                <w:color w:val="000000" w:themeColor="text1"/>
                <w:sz w:val="22"/>
                <w:szCs w:val="22"/>
              </w:rPr>
              <w:t>Cierre</w:t>
            </w:r>
            <w:proofErr w:type="spellEnd"/>
            <w:r>
              <w:rPr>
                <w:rFonts w:ascii="Verdana" w:hAnsi="Verdana"/>
                <w:color w:val="000000" w:themeColor="text1"/>
                <w:sz w:val="22"/>
                <w:szCs w:val="22"/>
              </w:rPr>
              <w:t xml:space="preserve"> del </w:t>
            </w:r>
            <w:proofErr w:type="spellStart"/>
            <w:r>
              <w:rPr>
                <w:rFonts w:ascii="Verdana" w:hAnsi="Verdana"/>
                <w:color w:val="000000" w:themeColor="text1"/>
                <w:sz w:val="22"/>
                <w:szCs w:val="22"/>
              </w:rPr>
              <w:t>curso</w:t>
            </w:r>
            <w:proofErr w:type="spellEnd"/>
          </w:p>
        </w:tc>
        <w:tc>
          <w:tcPr>
            <w:tcW w:w="2684" w:type="dxa"/>
            <w:shd w:val="clear" w:color="auto" w:fill="DEEAF6" w:themeFill="accent5" w:themeFillTint="33"/>
            <w:vAlign w:val="center"/>
          </w:tcPr>
          <w:p w14:paraId="30B631DA" w14:textId="5FCECDCD" w:rsidR="00D82C18" w:rsidRPr="00D82C18" w:rsidRDefault="008354F7" w:rsidP="007508EB">
            <w:pPr>
              <w:rPr>
                <w:rFonts w:ascii="Verdana" w:hAnsi="Verdana"/>
                <w:sz w:val="22"/>
                <w:szCs w:val="22"/>
              </w:rPr>
            </w:pPr>
            <w:proofErr w:type="spellStart"/>
            <w:r>
              <w:rPr>
                <w:rFonts w:ascii="Verdana" w:hAnsi="Verdana"/>
                <w:sz w:val="22"/>
                <w:szCs w:val="22"/>
              </w:rPr>
              <w:t>Duración</w:t>
            </w:r>
            <w:proofErr w:type="spellEnd"/>
            <w:r w:rsidR="00D82C18" w:rsidRPr="00D82C18">
              <w:rPr>
                <w:rFonts w:ascii="Verdana" w:hAnsi="Verdana"/>
                <w:sz w:val="22"/>
                <w:szCs w:val="22"/>
              </w:rPr>
              <w:t xml:space="preserve">: </w:t>
            </w:r>
            <w:r w:rsidR="007508EB" w:rsidRPr="007508EB">
              <w:rPr>
                <w:rFonts w:ascii="Verdana" w:hAnsi="Verdana"/>
                <w:color w:val="000000" w:themeColor="text1"/>
                <w:sz w:val="22"/>
                <w:szCs w:val="22"/>
              </w:rPr>
              <w:t xml:space="preserve">60 </w:t>
            </w:r>
            <w:proofErr w:type="spellStart"/>
            <w:r w:rsidR="007508EB" w:rsidRPr="007508EB">
              <w:rPr>
                <w:rFonts w:ascii="Verdana" w:hAnsi="Verdana"/>
                <w:color w:val="000000" w:themeColor="text1"/>
                <w:sz w:val="22"/>
                <w:szCs w:val="22"/>
              </w:rPr>
              <w:t>Minut</w:t>
            </w:r>
            <w:r>
              <w:rPr>
                <w:rFonts w:ascii="Verdana" w:hAnsi="Verdana"/>
                <w:color w:val="000000" w:themeColor="text1"/>
                <w:sz w:val="22"/>
                <w:szCs w:val="22"/>
              </w:rPr>
              <w:t>os</w:t>
            </w:r>
            <w:proofErr w:type="spellEnd"/>
          </w:p>
        </w:tc>
      </w:tr>
      <w:tr w:rsidR="00E7344B" w:rsidRPr="002F3A13" w14:paraId="7C1107AB" w14:textId="77777777" w:rsidTr="007508EB">
        <w:trPr>
          <w:trHeight w:val="3824"/>
        </w:trPr>
        <w:tc>
          <w:tcPr>
            <w:tcW w:w="9010" w:type="dxa"/>
            <w:gridSpan w:val="3"/>
            <w:vAlign w:val="center"/>
          </w:tcPr>
          <w:p w14:paraId="0B1C3404" w14:textId="505893CC" w:rsidR="00E7344B" w:rsidRPr="00A03CF0" w:rsidRDefault="008354F7" w:rsidP="00F62A15">
            <w:pPr>
              <w:spacing w:before="120" w:after="120" w:line="280" w:lineRule="exact"/>
              <w:rPr>
                <w:rFonts w:ascii="Verdana" w:hAnsi="Verdana"/>
                <w:b/>
                <w:sz w:val="22"/>
                <w:szCs w:val="22"/>
              </w:rPr>
            </w:pPr>
            <w:proofErr w:type="spellStart"/>
            <w:r>
              <w:rPr>
                <w:rFonts w:ascii="Verdana" w:hAnsi="Verdana"/>
                <w:b/>
                <w:sz w:val="22"/>
                <w:szCs w:val="22"/>
              </w:rPr>
              <w:t>Recursos</w:t>
            </w:r>
            <w:proofErr w:type="spellEnd"/>
            <w:r>
              <w:rPr>
                <w:rFonts w:ascii="Verdana" w:hAnsi="Verdana"/>
                <w:b/>
                <w:sz w:val="22"/>
                <w:szCs w:val="22"/>
              </w:rPr>
              <w:t xml:space="preserve"> </w:t>
            </w:r>
            <w:proofErr w:type="spellStart"/>
            <w:r>
              <w:rPr>
                <w:rFonts w:ascii="Verdana" w:hAnsi="Verdana"/>
                <w:b/>
                <w:sz w:val="22"/>
                <w:szCs w:val="22"/>
              </w:rPr>
              <w:t>necesarios</w:t>
            </w:r>
            <w:proofErr w:type="spellEnd"/>
            <w:r w:rsidR="00E7344B" w:rsidRPr="00E7344B">
              <w:rPr>
                <w:rFonts w:ascii="Verdana" w:hAnsi="Verdana"/>
                <w:b/>
                <w:sz w:val="22"/>
                <w:szCs w:val="22"/>
              </w:rPr>
              <w:t>:</w:t>
            </w:r>
            <w:r w:rsidR="00E13BE7">
              <w:rPr>
                <w:rFonts w:ascii="Verdana" w:hAnsi="Verdana"/>
                <w:b/>
                <w:sz w:val="22"/>
                <w:szCs w:val="22"/>
              </w:rPr>
              <w:t xml:space="preserve"> </w:t>
            </w:r>
          </w:p>
          <w:p w14:paraId="70DEB40C" w14:textId="75846D56" w:rsidR="008354F7" w:rsidRPr="002F3A13" w:rsidRDefault="008354F7" w:rsidP="00F62A15">
            <w:pPr>
              <w:pStyle w:val="bul1"/>
              <w:numPr>
                <w:ilvl w:val="0"/>
                <w:numId w:val="6"/>
              </w:numPr>
              <w:spacing w:before="120" w:after="120" w:line="280" w:lineRule="exact"/>
              <w:contextualSpacing/>
              <w:rPr>
                <w:color w:val="000000" w:themeColor="text1"/>
                <w:szCs w:val="18"/>
                <w:lang w:val="es-ES"/>
              </w:rPr>
            </w:pPr>
            <w:r w:rsidRPr="002F3A13">
              <w:rPr>
                <w:color w:val="000000" w:themeColor="text1"/>
                <w:szCs w:val="18"/>
                <w:lang w:val="es-ES"/>
              </w:rPr>
              <w:t>PC/Ordenador portátil cargado con versiones de software compatible con materiales preparados</w:t>
            </w:r>
          </w:p>
          <w:p w14:paraId="3E3ADEA0" w14:textId="24D2B3F5" w:rsidR="00E7344B" w:rsidRPr="007508EB" w:rsidRDefault="00E7344B" w:rsidP="00F62A15">
            <w:pPr>
              <w:pStyle w:val="bul1"/>
              <w:numPr>
                <w:ilvl w:val="0"/>
                <w:numId w:val="6"/>
              </w:numPr>
              <w:spacing w:before="120" w:after="120" w:line="280" w:lineRule="exact"/>
              <w:contextualSpacing/>
              <w:rPr>
                <w:color w:val="000000" w:themeColor="text1"/>
                <w:szCs w:val="18"/>
                <w:lang w:val="en-GB"/>
              </w:rPr>
            </w:pPr>
            <w:r w:rsidRPr="002F3A13">
              <w:rPr>
                <w:color w:val="000000" w:themeColor="text1"/>
                <w:szCs w:val="18"/>
                <w:lang w:val="es-ES"/>
              </w:rPr>
              <w:t xml:space="preserve"> </w:t>
            </w:r>
            <w:proofErr w:type="spellStart"/>
            <w:r w:rsidR="008354F7">
              <w:rPr>
                <w:rFonts w:eastAsia="Times New Roman"/>
                <w:color w:val="000000" w:themeColor="text1"/>
                <w:szCs w:val="18"/>
                <w:lang w:val="en-GB" w:eastAsia="en-US"/>
              </w:rPr>
              <w:t>Proyector</w:t>
            </w:r>
            <w:proofErr w:type="spellEnd"/>
            <w:r w:rsidR="008354F7">
              <w:rPr>
                <w:rFonts w:eastAsia="Times New Roman"/>
                <w:color w:val="000000" w:themeColor="text1"/>
                <w:szCs w:val="18"/>
                <w:lang w:val="en-GB" w:eastAsia="en-US"/>
              </w:rPr>
              <w:t xml:space="preserve"> y </w:t>
            </w:r>
            <w:proofErr w:type="spellStart"/>
            <w:r w:rsidR="008354F7">
              <w:rPr>
                <w:rFonts w:eastAsia="Times New Roman"/>
                <w:color w:val="000000" w:themeColor="text1"/>
                <w:szCs w:val="18"/>
                <w:lang w:val="en-GB" w:eastAsia="en-US"/>
              </w:rPr>
              <w:t>pantalla</w:t>
            </w:r>
            <w:proofErr w:type="spellEnd"/>
          </w:p>
          <w:p w14:paraId="424E85DC" w14:textId="5072934B" w:rsidR="008354F7" w:rsidRPr="002F3A13" w:rsidRDefault="008354F7" w:rsidP="00F62A15">
            <w:pPr>
              <w:pStyle w:val="bul1"/>
              <w:numPr>
                <w:ilvl w:val="0"/>
                <w:numId w:val="6"/>
              </w:numPr>
              <w:spacing w:before="120" w:after="120" w:line="280" w:lineRule="exact"/>
              <w:contextualSpacing/>
              <w:rPr>
                <w:color w:val="000000" w:themeColor="text1"/>
                <w:szCs w:val="18"/>
                <w:lang w:val="es-ES"/>
              </w:rPr>
            </w:pPr>
            <w:r w:rsidRPr="002F3A13">
              <w:rPr>
                <w:bCs/>
                <w:color w:val="000000" w:themeColor="text1"/>
                <w:szCs w:val="18"/>
                <w:lang w:val="es-ES"/>
              </w:rPr>
              <w:t xml:space="preserve">Acceso a Internet (si está disponible) </w:t>
            </w:r>
          </w:p>
          <w:p w14:paraId="0AA754F3" w14:textId="1E28ACF0" w:rsidR="008354F7" w:rsidRPr="002F3A13" w:rsidRDefault="008354F7" w:rsidP="00F62A15">
            <w:pPr>
              <w:pStyle w:val="bul1"/>
              <w:numPr>
                <w:ilvl w:val="0"/>
                <w:numId w:val="6"/>
              </w:numPr>
              <w:spacing w:before="120" w:after="120" w:line="280" w:lineRule="exact"/>
              <w:contextualSpacing/>
              <w:rPr>
                <w:color w:val="000000" w:themeColor="text1"/>
                <w:szCs w:val="18"/>
                <w:lang w:val="es-ES"/>
              </w:rPr>
            </w:pPr>
            <w:r w:rsidRPr="002F3A13">
              <w:rPr>
                <w:bCs/>
                <w:color w:val="000000" w:themeColor="text1"/>
                <w:szCs w:val="18"/>
                <w:lang w:val="es-ES"/>
              </w:rPr>
              <w:t xml:space="preserve">Ejemplos de hardware informático (si están disponibles) </w:t>
            </w:r>
          </w:p>
          <w:p w14:paraId="1A287BF9" w14:textId="3E4F2DA1" w:rsidR="008354F7" w:rsidRPr="008354F7" w:rsidRDefault="008354F7" w:rsidP="00F62A15">
            <w:pPr>
              <w:pStyle w:val="bul1"/>
              <w:numPr>
                <w:ilvl w:val="0"/>
                <w:numId w:val="6"/>
              </w:numPr>
              <w:spacing w:before="120" w:after="120" w:line="280" w:lineRule="exact"/>
              <w:contextualSpacing/>
              <w:rPr>
                <w:color w:val="000000" w:themeColor="text1"/>
                <w:szCs w:val="18"/>
                <w:lang w:val="en-GB"/>
              </w:rPr>
            </w:pPr>
            <w:r>
              <w:rPr>
                <w:bCs/>
                <w:color w:val="000000" w:themeColor="text1"/>
                <w:szCs w:val="18"/>
                <w:lang w:val="en-GB"/>
              </w:rPr>
              <w:t xml:space="preserve">Whiteboard. </w:t>
            </w:r>
          </w:p>
          <w:p w14:paraId="197F28DC" w14:textId="73185E5C" w:rsidR="008354F7" w:rsidRPr="002F3A13" w:rsidRDefault="008354F7" w:rsidP="00F62A15">
            <w:pPr>
              <w:pStyle w:val="bul1"/>
              <w:numPr>
                <w:ilvl w:val="0"/>
                <w:numId w:val="6"/>
              </w:numPr>
              <w:spacing w:before="120" w:after="120" w:line="280" w:lineRule="exact"/>
              <w:contextualSpacing/>
              <w:rPr>
                <w:color w:val="000000" w:themeColor="text1"/>
                <w:szCs w:val="18"/>
                <w:lang w:val="es-ES"/>
              </w:rPr>
            </w:pPr>
            <w:r w:rsidRPr="002F3A13">
              <w:rPr>
                <w:bCs/>
                <w:color w:val="000000" w:themeColor="text1"/>
                <w:szCs w:val="18"/>
                <w:lang w:val="es-ES"/>
              </w:rPr>
              <w:t xml:space="preserve">Bolígrafos </w:t>
            </w:r>
            <w:proofErr w:type="spellStart"/>
            <w:r w:rsidRPr="002F3A13">
              <w:rPr>
                <w:bCs/>
                <w:color w:val="000000" w:themeColor="text1"/>
                <w:szCs w:val="18"/>
                <w:lang w:val="es-ES"/>
              </w:rPr>
              <w:t>Whiteboard</w:t>
            </w:r>
            <w:proofErr w:type="spellEnd"/>
            <w:r w:rsidRPr="002F3A13">
              <w:rPr>
                <w:bCs/>
                <w:color w:val="000000" w:themeColor="text1"/>
                <w:szCs w:val="18"/>
                <w:lang w:val="es-ES"/>
              </w:rPr>
              <w:t xml:space="preserve"> (por lo menos </w:t>
            </w:r>
            <w:r w:rsidR="00EF7261" w:rsidRPr="002F3A13">
              <w:rPr>
                <w:bCs/>
                <w:color w:val="000000" w:themeColor="text1"/>
                <w:szCs w:val="18"/>
                <w:lang w:val="es-ES"/>
              </w:rPr>
              <w:t xml:space="preserve">2, </w:t>
            </w:r>
            <w:r w:rsidRPr="002F3A13">
              <w:rPr>
                <w:bCs/>
                <w:color w:val="000000" w:themeColor="text1"/>
                <w:szCs w:val="18"/>
                <w:lang w:val="es-ES"/>
              </w:rPr>
              <w:t xml:space="preserve">cada uno de color azul, negro, rojo y verde). </w:t>
            </w:r>
          </w:p>
          <w:p w14:paraId="44FF52A3" w14:textId="55BD0924" w:rsidR="008354F7" w:rsidRPr="002F3A13" w:rsidRDefault="008354F7" w:rsidP="00F62A15">
            <w:pPr>
              <w:pStyle w:val="bul1"/>
              <w:numPr>
                <w:ilvl w:val="0"/>
                <w:numId w:val="6"/>
              </w:numPr>
              <w:spacing w:before="120" w:after="120" w:line="280" w:lineRule="exact"/>
              <w:contextualSpacing/>
              <w:rPr>
                <w:color w:val="000000" w:themeColor="text1"/>
                <w:szCs w:val="18"/>
                <w:lang w:val="es-ES"/>
              </w:rPr>
            </w:pPr>
            <w:r w:rsidRPr="002F3A13">
              <w:rPr>
                <w:color w:val="000000" w:themeColor="text1"/>
                <w:szCs w:val="18"/>
                <w:lang w:val="es-ES"/>
              </w:rPr>
              <w:t xml:space="preserve">2 </w:t>
            </w:r>
            <w:proofErr w:type="gramStart"/>
            <w:r w:rsidRPr="002F3A13">
              <w:rPr>
                <w:color w:val="000000" w:themeColor="text1"/>
                <w:szCs w:val="18"/>
                <w:lang w:val="es-ES"/>
              </w:rPr>
              <w:t>Rotafolios</w:t>
            </w:r>
            <w:proofErr w:type="gramEnd"/>
            <w:r w:rsidRPr="002F3A13">
              <w:rPr>
                <w:color w:val="000000" w:themeColor="text1"/>
                <w:szCs w:val="18"/>
                <w:lang w:val="es-ES"/>
              </w:rPr>
              <w:t xml:space="preserve"> con la cantidad adecuada de papel. </w:t>
            </w:r>
          </w:p>
          <w:p w14:paraId="5C94DBB1" w14:textId="60CEBDA9" w:rsidR="008354F7" w:rsidRDefault="008354F7" w:rsidP="00F62A15">
            <w:pPr>
              <w:pStyle w:val="bul1"/>
              <w:numPr>
                <w:ilvl w:val="0"/>
                <w:numId w:val="6"/>
              </w:numPr>
              <w:spacing w:before="120" w:after="120" w:line="280" w:lineRule="exact"/>
              <w:contextualSpacing/>
              <w:rPr>
                <w:color w:val="000000" w:themeColor="text1"/>
                <w:szCs w:val="18"/>
                <w:lang w:val="en-GB"/>
              </w:rPr>
            </w:pPr>
            <w:proofErr w:type="spellStart"/>
            <w:r>
              <w:rPr>
                <w:color w:val="000000" w:themeColor="text1"/>
                <w:szCs w:val="18"/>
                <w:lang w:val="en-GB"/>
              </w:rPr>
              <w:t>Grapadora</w:t>
            </w:r>
            <w:proofErr w:type="spellEnd"/>
            <w:r>
              <w:rPr>
                <w:color w:val="000000" w:themeColor="text1"/>
                <w:szCs w:val="18"/>
                <w:lang w:val="en-GB"/>
              </w:rPr>
              <w:t xml:space="preserve">, </w:t>
            </w:r>
            <w:proofErr w:type="spellStart"/>
            <w:r>
              <w:rPr>
                <w:color w:val="000000" w:themeColor="text1"/>
                <w:szCs w:val="18"/>
                <w:lang w:val="en-GB"/>
              </w:rPr>
              <w:t>abrochadora</w:t>
            </w:r>
            <w:proofErr w:type="spellEnd"/>
            <w:r>
              <w:rPr>
                <w:color w:val="000000" w:themeColor="text1"/>
                <w:szCs w:val="18"/>
                <w:lang w:val="en-GB"/>
              </w:rPr>
              <w:t xml:space="preserve">, y Tijeras </w:t>
            </w:r>
          </w:p>
          <w:p w14:paraId="14CF9EF0" w14:textId="751040EE" w:rsidR="00E7344B" w:rsidRPr="002F3A13" w:rsidRDefault="008354F7" w:rsidP="008354F7">
            <w:pPr>
              <w:pStyle w:val="bul1"/>
              <w:numPr>
                <w:ilvl w:val="0"/>
                <w:numId w:val="6"/>
              </w:numPr>
              <w:spacing w:before="120" w:after="120" w:line="280" w:lineRule="exact"/>
              <w:contextualSpacing/>
              <w:rPr>
                <w:color w:val="000000" w:themeColor="text1"/>
                <w:szCs w:val="18"/>
                <w:lang w:val="es-ES"/>
              </w:rPr>
            </w:pPr>
            <w:r w:rsidRPr="002F3A13">
              <w:rPr>
                <w:color w:val="000000" w:themeColor="text1"/>
                <w:szCs w:val="18"/>
                <w:lang w:val="es-ES"/>
              </w:rPr>
              <w:t>Tachuelas azules o un producto similar para sostener los papeles provisionalmente.</w:t>
            </w:r>
          </w:p>
        </w:tc>
      </w:tr>
      <w:tr w:rsidR="00E7344B" w:rsidRPr="002F3A13" w14:paraId="635F2EFD" w14:textId="77777777" w:rsidTr="007508EB">
        <w:trPr>
          <w:trHeight w:val="1682"/>
        </w:trPr>
        <w:tc>
          <w:tcPr>
            <w:tcW w:w="9010" w:type="dxa"/>
            <w:gridSpan w:val="3"/>
            <w:vAlign w:val="center"/>
          </w:tcPr>
          <w:p w14:paraId="34602AF3" w14:textId="4160B554" w:rsidR="00A03CF0" w:rsidRPr="002F3A13" w:rsidRDefault="008354F7" w:rsidP="00F62A15">
            <w:pPr>
              <w:spacing w:before="120" w:after="120" w:line="280" w:lineRule="exact"/>
              <w:rPr>
                <w:rFonts w:ascii="Verdana" w:hAnsi="Verdana"/>
                <w:b/>
                <w:sz w:val="22"/>
                <w:szCs w:val="22"/>
                <w:lang w:val="es-ES"/>
              </w:rPr>
            </w:pPr>
            <w:r w:rsidRPr="002F3A13">
              <w:rPr>
                <w:rFonts w:ascii="Verdana" w:hAnsi="Verdana"/>
                <w:b/>
                <w:sz w:val="22"/>
                <w:szCs w:val="22"/>
                <w:lang w:val="es-ES"/>
              </w:rPr>
              <w:t>Objetivo de la sesión</w:t>
            </w:r>
            <w:r w:rsidR="00A03CF0" w:rsidRPr="002F3A13">
              <w:rPr>
                <w:rFonts w:ascii="Verdana" w:hAnsi="Verdana"/>
                <w:b/>
                <w:sz w:val="22"/>
                <w:szCs w:val="22"/>
                <w:lang w:val="es-ES"/>
              </w:rPr>
              <w:t xml:space="preserve">:  </w:t>
            </w:r>
          </w:p>
          <w:p w14:paraId="3FE58655" w14:textId="0740CA08" w:rsidR="008354F7" w:rsidRPr="002F3A13" w:rsidRDefault="002F3A13" w:rsidP="007508EB">
            <w:pPr>
              <w:tabs>
                <w:tab w:val="left" w:pos="426"/>
                <w:tab w:val="left" w:pos="851"/>
              </w:tabs>
              <w:spacing w:after="120" w:line="280" w:lineRule="exact"/>
              <w:rPr>
                <w:rFonts w:ascii="Verdana" w:hAnsi="Verdana"/>
                <w:sz w:val="18"/>
                <w:szCs w:val="18"/>
                <w:lang w:val="es-ES"/>
              </w:rPr>
            </w:pPr>
            <w:r w:rsidRPr="002F3A13">
              <w:rPr>
                <w:rFonts w:ascii="Verdana" w:hAnsi="Verdana"/>
                <w:sz w:val="18"/>
                <w:szCs w:val="18"/>
                <w:lang w:val="es-ES" w:bidi="es-ES"/>
              </w:rPr>
              <w:t>Esta sesión está diseñada para permitirles a los delegados retroalimentar el curso y ayudar al capacitador a identificar cualquier mejora que se pueda realizar. También le corresponde al capacitador recapitular sobre los contenidos del curso haciendo referencia a las metas y los objetivos</w:t>
            </w:r>
            <w:r w:rsidR="008354F7" w:rsidRPr="002F3A13">
              <w:rPr>
                <w:rFonts w:ascii="Verdana" w:hAnsi="Verdana"/>
                <w:sz w:val="18"/>
                <w:szCs w:val="18"/>
                <w:lang w:val="es-ES"/>
              </w:rPr>
              <w:t xml:space="preserve">. </w:t>
            </w:r>
          </w:p>
        </w:tc>
      </w:tr>
      <w:tr w:rsidR="00A03CF0" w:rsidRPr="002F3A13" w14:paraId="1B5A80A7" w14:textId="77777777" w:rsidTr="007508EB">
        <w:trPr>
          <w:trHeight w:val="2231"/>
        </w:trPr>
        <w:tc>
          <w:tcPr>
            <w:tcW w:w="9010" w:type="dxa"/>
            <w:gridSpan w:val="3"/>
            <w:vAlign w:val="center"/>
          </w:tcPr>
          <w:p w14:paraId="77F0F828" w14:textId="1BE4858D" w:rsidR="007508EB" w:rsidRPr="002F3A13" w:rsidRDefault="008354F7" w:rsidP="007508EB">
            <w:pPr>
              <w:spacing w:before="120" w:after="120" w:line="280" w:lineRule="exact"/>
              <w:contextualSpacing/>
              <w:rPr>
                <w:rFonts w:ascii="Verdana" w:hAnsi="Verdana"/>
                <w:b/>
                <w:sz w:val="22"/>
                <w:szCs w:val="22"/>
                <w:lang w:val="es-ES"/>
              </w:rPr>
            </w:pPr>
            <w:r w:rsidRPr="002F3A13">
              <w:rPr>
                <w:rFonts w:ascii="Verdana" w:hAnsi="Verdana"/>
                <w:b/>
                <w:sz w:val="22"/>
                <w:szCs w:val="22"/>
                <w:lang w:val="es-ES"/>
              </w:rPr>
              <w:t>Objetivos</w:t>
            </w:r>
            <w:r w:rsidR="00271010" w:rsidRPr="002F3A13">
              <w:rPr>
                <w:rFonts w:ascii="Verdana" w:hAnsi="Verdana"/>
                <w:b/>
                <w:sz w:val="22"/>
                <w:szCs w:val="22"/>
                <w:lang w:val="es-ES"/>
              </w:rPr>
              <w:t>:</w:t>
            </w:r>
          </w:p>
          <w:p w14:paraId="06AC57D6" w14:textId="77777777" w:rsidR="008354F7" w:rsidRPr="002F3A13" w:rsidRDefault="008354F7" w:rsidP="008354F7">
            <w:pPr>
              <w:pStyle w:val="bul1"/>
              <w:numPr>
                <w:ilvl w:val="0"/>
                <w:numId w:val="0"/>
              </w:numPr>
              <w:spacing w:before="120" w:after="120" w:line="280" w:lineRule="exact"/>
              <w:ind w:left="851" w:hanging="851"/>
              <w:contextualSpacing/>
              <w:rPr>
                <w:szCs w:val="18"/>
                <w:lang w:val="es-ES"/>
              </w:rPr>
            </w:pPr>
            <w:r w:rsidRPr="002F3A13">
              <w:rPr>
                <w:szCs w:val="18"/>
                <w:lang w:val="es-ES"/>
              </w:rPr>
              <w:t xml:space="preserve">Al final de la sesión los participantes podrán: </w:t>
            </w:r>
          </w:p>
          <w:p w14:paraId="1D9B071B" w14:textId="77777777" w:rsidR="00E71944" w:rsidRPr="00265936" w:rsidRDefault="00E71944" w:rsidP="00E71944">
            <w:pPr>
              <w:pStyle w:val="bul1"/>
              <w:numPr>
                <w:ilvl w:val="0"/>
                <w:numId w:val="10"/>
              </w:numPr>
              <w:spacing w:after="120" w:line="280" w:lineRule="exact"/>
              <w:contextualSpacing/>
              <w:rPr>
                <w:szCs w:val="18"/>
              </w:rPr>
            </w:pPr>
            <w:r>
              <w:t>Proporcionar comentarios apropiados sobre el curso y su efectividad</w:t>
            </w:r>
          </w:p>
          <w:p w14:paraId="5F6C4B08" w14:textId="77777777" w:rsidR="00E71944" w:rsidRPr="00265936" w:rsidRDefault="00E71944" w:rsidP="00E71944">
            <w:pPr>
              <w:pStyle w:val="bul1"/>
              <w:numPr>
                <w:ilvl w:val="0"/>
                <w:numId w:val="10"/>
              </w:numPr>
              <w:spacing w:after="120" w:line="280" w:lineRule="exact"/>
              <w:contextualSpacing/>
              <w:rPr>
                <w:szCs w:val="18"/>
              </w:rPr>
            </w:pPr>
            <w:r>
              <w:t>Completar los formularios de evaluación del curso COE</w:t>
            </w:r>
          </w:p>
          <w:p w14:paraId="61ABEAC5" w14:textId="0C7E1AEC" w:rsidR="008354F7" w:rsidRPr="002F3A13" w:rsidRDefault="00E71944" w:rsidP="008354F7">
            <w:pPr>
              <w:pStyle w:val="bul1"/>
              <w:numPr>
                <w:ilvl w:val="0"/>
                <w:numId w:val="11"/>
              </w:numPr>
              <w:spacing w:before="120" w:after="120" w:line="280" w:lineRule="exact"/>
              <w:contextualSpacing/>
              <w:rPr>
                <w:i/>
                <w:color w:val="00B050"/>
                <w:szCs w:val="18"/>
                <w:lang w:val="es-ES"/>
              </w:rPr>
            </w:pPr>
            <w:r>
              <w:t>Identificar el siguiente nivel de aprendizaje que necesitan emprender para mejorar sus conocimientos y habilidades en el tema</w:t>
            </w:r>
            <w:r w:rsidR="008354F7" w:rsidRPr="002F3A13">
              <w:rPr>
                <w:szCs w:val="18"/>
                <w:lang w:val="es-ES"/>
              </w:rPr>
              <w:t xml:space="preserve">. </w:t>
            </w:r>
          </w:p>
        </w:tc>
      </w:tr>
      <w:tr w:rsidR="005703B7" w:rsidRPr="002F3A13" w14:paraId="03110757" w14:textId="77777777" w:rsidTr="007508EB">
        <w:trPr>
          <w:trHeight w:val="2528"/>
        </w:trPr>
        <w:tc>
          <w:tcPr>
            <w:tcW w:w="9010" w:type="dxa"/>
            <w:gridSpan w:val="3"/>
            <w:tcBorders>
              <w:bottom w:val="single" w:sz="4" w:space="0" w:color="auto"/>
            </w:tcBorders>
            <w:vAlign w:val="center"/>
          </w:tcPr>
          <w:p w14:paraId="499DD08D" w14:textId="1989194D" w:rsidR="008354F7" w:rsidRPr="002F3A13" w:rsidRDefault="00E71944" w:rsidP="00F62A15">
            <w:pPr>
              <w:spacing w:before="120" w:after="120" w:line="280" w:lineRule="exact"/>
              <w:rPr>
                <w:rFonts w:ascii="Verdana" w:hAnsi="Verdana"/>
                <w:b/>
                <w:sz w:val="22"/>
                <w:szCs w:val="22"/>
                <w:lang w:val="es-ES"/>
              </w:rPr>
            </w:pPr>
            <w:ins w:id="0" w:author="Pedro Verdelho" w:date="2019-01-22T02:07:00Z">
              <w:r>
                <w:rPr>
                  <w:rFonts w:ascii="Verdana" w:hAnsi="Verdana"/>
                  <w:b/>
                  <w:sz w:val="22"/>
                  <w:szCs w:val="22"/>
                  <w:lang w:val="es-ES"/>
                </w:rPr>
                <w:t xml:space="preserve">Orientación del </w:t>
              </w:r>
            </w:ins>
            <w:del w:id="1" w:author="Pedro Verdelho" w:date="2019-01-22T02:07:00Z">
              <w:r w:rsidR="008354F7" w:rsidRPr="002F3A13" w:rsidDel="00E71944">
                <w:rPr>
                  <w:rFonts w:ascii="Verdana" w:hAnsi="Verdana"/>
                  <w:b/>
                  <w:sz w:val="22"/>
                  <w:szCs w:val="22"/>
                  <w:lang w:val="es-ES"/>
                </w:rPr>
                <w:delText xml:space="preserve">Guía del </w:delText>
              </w:r>
            </w:del>
            <w:r w:rsidR="008354F7" w:rsidRPr="002F3A13">
              <w:rPr>
                <w:rFonts w:ascii="Verdana" w:hAnsi="Verdana"/>
                <w:b/>
                <w:sz w:val="22"/>
                <w:szCs w:val="22"/>
                <w:lang w:val="es-ES"/>
              </w:rPr>
              <w:t>capacitador</w:t>
            </w:r>
          </w:p>
          <w:p w14:paraId="5EFF4BEF" w14:textId="34165933" w:rsidR="008354F7" w:rsidRPr="002F3A13" w:rsidRDefault="00E71944" w:rsidP="007508EB">
            <w:pPr>
              <w:tabs>
                <w:tab w:val="left" w:pos="426"/>
                <w:tab w:val="left" w:pos="851"/>
              </w:tabs>
              <w:spacing w:line="280" w:lineRule="exact"/>
              <w:jc w:val="both"/>
              <w:rPr>
                <w:rFonts w:ascii="Verdana" w:hAnsi="Verdana"/>
                <w:sz w:val="18"/>
                <w:szCs w:val="18"/>
                <w:lang w:val="es-ES"/>
              </w:rPr>
            </w:pPr>
            <w:r w:rsidRPr="00E71944">
              <w:rPr>
                <w:rFonts w:ascii="Verdana" w:eastAsia="Calibri" w:hAnsi="Verdana" w:cs="Arial"/>
                <w:sz w:val="18"/>
                <w:szCs w:val="22"/>
                <w:lang w:val="es-ES" w:eastAsia="es-ES" w:bidi="es-ES"/>
              </w:rPr>
              <w:t>Esta es una sesión importante del curso y se debe utilizar para obtener comentarios de los estudiantes sobre el contenido del curso y la metodología utilizada para impartir el curso. Todos los formularios de evaluación deben completarse o finalizarse durante esta sesión. El capacitador debe recapitular en todas las sesiones del curso y verificar que se hayan cumplido los objetivos. Una vez que finaliza la sesión, el capacitador es responsable de garantizar que todos los comentarios que se consideren y los cambios que sean necesarios se implementen en el curso, ya sea como una modificación menor en curso o durante una actualización programada de modificaciones importantes</w:t>
            </w:r>
            <w:r w:rsidR="0017185D" w:rsidRPr="002F3A13">
              <w:rPr>
                <w:rFonts w:ascii="Verdana" w:hAnsi="Verdana"/>
                <w:sz w:val="18"/>
                <w:szCs w:val="18"/>
                <w:lang w:val="es-ES"/>
              </w:rPr>
              <w:t xml:space="preserve">. </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1F978BC1" w:rsidR="005A4E47" w:rsidRPr="00CB3026" w:rsidRDefault="0017185D" w:rsidP="00CB3026">
            <w:pPr>
              <w:rPr>
                <w:rFonts w:ascii="Verdana" w:hAnsi="Verdana"/>
                <w:b/>
                <w:sz w:val="28"/>
                <w:szCs w:val="28"/>
              </w:rPr>
            </w:pPr>
            <w:proofErr w:type="spellStart"/>
            <w:r>
              <w:rPr>
                <w:rFonts w:ascii="Verdana" w:hAnsi="Verdana"/>
                <w:b/>
                <w:sz w:val="28"/>
                <w:szCs w:val="28"/>
              </w:rPr>
              <w:t>Contenido</w:t>
            </w:r>
            <w:proofErr w:type="spellEnd"/>
            <w:r>
              <w:rPr>
                <w:rFonts w:ascii="Verdana" w:hAnsi="Verdana"/>
                <w:b/>
                <w:sz w:val="28"/>
                <w:szCs w:val="28"/>
              </w:rPr>
              <w:t xml:space="preserve"> de la </w:t>
            </w:r>
            <w:proofErr w:type="spellStart"/>
            <w:r>
              <w:rPr>
                <w:rFonts w:ascii="Verdana" w:hAnsi="Verdana"/>
                <w:b/>
                <w:sz w:val="28"/>
                <w:szCs w:val="28"/>
              </w:rPr>
              <w:t>lección</w:t>
            </w:r>
            <w:proofErr w:type="spellEnd"/>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5C9A7BAF" w:rsidR="00D82C18" w:rsidRPr="00E13BE7" w:rsidRDefault="0017185D" w:rsidP="00CB3026">
            <w:pPr>
              <w:jc w:val="center"/>
              <w:rPr>
                <w:rFonts w:ascii="Verdana" w:hAnsi="Verdana"/>
                <w:b/>
                <w:sz w:val="22"/>
                <w:szCs w:val="22"/>
              </w:rPr>
            </w:pPr>
            <w:proofErr w:type="spellStart"/>
            <w:r>
              <w:rPr>
                <w:rFonts w:ascii="Verdana" w:hAnsi="Verdana"/>
                <w:b/>
                <w:sz w:val="22"/>
                <w:szCs w:val="22"/>
              </w:rPr>
              <w:t>Números</w:t>
            </w:r>
            <w:proofErr w:type="spellEnd"/>
            <w:r>
              <w:rPr>
                <w:rFonts w:ascii="Verdana" w:hAnsi="Verdana"/>
                <w:b/>
                <w:sz w:val="22"/>
                <w:szCs w:val="22"/>
              </w:rPr>
              <w:t xml:space="preserve"> de la </w:t>
            </w:r>
            <w:proofErr w:type="spellStart"/>
            <w:r>
              <w:rPr>
                <w:rFonts w:ascii="Verdana" w:hAnsi="Verdana"/>
                <w:b/>
                <w:sz w:val="22"/>
                <w:szCs w:val="22"/>
              </w:rPr>
              <w:t>diapositiva</w:t>
            </w:r>
            <w:proofErr w:type="spellEnd"/>
          </w:p>
        </w:tc>
        <w:tc>
          <w:tcPr>
            <w:tcW w:w="7395" w:type="dxa"/>
            <w:gridSpan w:val="2"/>
            <w:shd w:val="clear" w:color="auto" w:fill="D9E2F3" w:themeFill="accent1" w:themeFillTint="33"/>
            <w:vAlign w:val="center"/>
          </w:tcPr>
          <w:p w14:paraId="2DA616FC" w14:textId="50F457BC" w:rsidR="00D82C18" w:rsidRPr="00E13BE7" w:rsidRDefault="00E13BE7">
            <w:pPr>
              <w:rPr>
                <w:rFonts w:ascii="Verdana" w:hAnsi="Verdana"/>
                <w:b/>
                <w:sz w:val="22"/>
                <w:szCs w:val="22"/>
              </w:rPr>
            </w:pPr>
            <w:proofErr w:type="spellStart"/>
            <w:r w:rsidRPr="00E13BE7">
              <w:rPr>
                <w:rFonts w:ascii="Verdana" w:hAnsi="Verdana"/>
                <w:b/>
                <w:sz w:val="22"/>
                <w:szCs w:val="22"/>
              </w:rPr>
              <w:t>Conten</w:t>
            </w:r>
            <w:r w:rsidR="0017185D">
              <w:rPr>
                <w:rFonts w:ascii="Verdana" w:hAnsi="Verdana"/>
                <w:b/>
                <w:sz w:val="22"/>
                <w:szCs w:val="22"/>
              </w:rPr>
              <w:t>ido</w:t>
            </w:r>
            <w:proofErr w:type="spellEnd"/>
          </w:p>
        </w:tc>
      </w:tr>
      <w:tr w:rsidR="007508EB" w:rsidRPr="002F3A13" w14:paraId="7255F02E" w14:textId="77777777" w:rsidTr="007508EB">
        <w:trPr>
          <w:trHeight w:val="998"/>
        </w:trPr>
        <w:tc>
          <w:tcPr>
            <w:tcW w:w="1615" w:type="dxa"/>
            <w:vAlign w:val="center"/>
          </w:tcPr>
          <w:p w14:paraId="401AC796" w14:textId="77777777" w:rsidR="007508EB" w:rsidRDefault="007508EB" w:rsidP="003E6258">
            <w:pPr>
              <w:spacing w:before="120" w:after="120" w:line="280" w:lineRule="exact"/>
              <w:jc w:val="center"/>
              <w:rPr>
                <w:rFonts w:ascii="Verdana" w:hAnsi="Verdana"/>
                <w:sz w:val="18"/>
                <w:szCs w:val="18"/>
              </w:rPr>
            </w:pPr>
            <w:r>
              <w:rPr>
                <w:rFonts w:ascii="Verdana" w:hAnsi="Verdana"/>
                <w:sz w:val="18"/>
                <w:szCs w:val="18"/>
              </w:rPr>
              <w:lastRenderedPageBreak/>
              <w:t>1</w:t>
            </w:r>
          </w:p>
          <w:p w14:paraId="658FA0C6" w14:textId="6B94BD08" w:rsidR="00AD17AA" w:rsidRDefault="0017185D" w:rsidP="003E6258">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593226A9" w14:textId="77777777" w:rsidR="00662EFC" w:rsidRPr="002F3A13" w:rsidRDefault="00662EFC" w:rsidP="007508EB">
            <w:pPr>
              <w:tabs>
                <w:tab w:val="left" w:pos="426"/>
                <w:tab w:val="left" w:pos="851"/>
              </w:tabs>
              <w:spacing w:line="280" w:lineRule="exact"/>
              <w:jc w:val="both"/>
              <w:rPr>
                <w:rFonts w:ascii="Verdana" w:hAnsi="Verdana"/>
                <w:sz w:val="18"/>
                <w:szCs w:val="18"/>
                <w:lang w:val="es-ES"/>
                <w:rPrChange w:id="2" w:author="Pedro Verdelho" w:date="2019-01-22T02:04:00Z">
                  <w:rPr>
                    <w:rFonts w:ascii="Verdana" w:hAnsi="Verdana"/>
                    <w:sz w:val="18"/>
                    <w:szCs w:val="18"/>
                  </w:rPr>
                </w:rPrChange>
              </w:rPr>
            </w:pPr>
          </w:p>
          <w:p w14:paraId="5217B3B4" w14:textId="26EB61C5" w:rsidR="00662EFC" w:rsidRPr="002F3A13" w:rsidRDefault="00E71944" w:rsidP="007508EB">
            <w:pPr>
              <w:tabs>
                <w:tab w:val="left" w:pos="426"/>
                <w:tab w:val="left" w:pos="851"/>
              </w:tabs>
              <w:spacing w:line="280" w:lineRule="exact"/>
              <w:jc w:val="both"/>
              <w:rPr>
                <w:rFonts w:ascii="Verdana" w:hAnsi="Verdana"/>
                <w:sz w:val="18"/>
                <w:szCs w:val="18"/>
                <w:lang w:val="es-ES"/>
                <w:rPrChange w:id="3" w:author="Pedro Verdelho" w:date="2019-01-22T02:05:00Z">
                  <w:rPr>
                    <w:rFonts w:ascii="Verdana" w:hAnsi="Verdana"/>
                    <w:sz w:val="18"/>
                    <w:szCs w:val="18"/>
                  </w:rPr>
                </w:rPrChange>
              </w:rPr>
            </w:pPr>
            <w:r w:rsidRPr="00E71944">
              <w:rPr>
                <w:rFonts w:ascii="Verdana" w:eastAsia="Calibri" w:hAnsi="Verdana" w:cs="Arial"/>
                <w:sz w:val="18"/>
                <w:szCs w:val="22"/>
                <w:lang w:val="es-ES" w:eastAsia="es-ES" w:bidi="es-ES"/>
              </w:rPr>
              <w:t>Se proporciona una presentación en PowerPoint para ayudar al capacitador a fomentar el debate sobre todas las sesiones del curso. El capacitador debe distribuir los formularios de evaluación antes de comenzar esta sesión. En algunas circunstancias, puede ser apropiado emitir los formularios de evaluación al comienzo del curso para que los delegados puedan completarlos a medida que avance el curso y cuando las sesiones estén frescas en sus mentes. También hay una tendencia al final del curso para que las personas no los completen por completo</w:t>
            </w:r>
            <w:ins w:id="4" w:author="Pedro Verdelho" w:date="2019-01-22T02:09:00Z">
              <w:r>
                <w:rPr>
                  <w:rFonts w:ascii="Verdana" w:hAnsi="Verdana"/>
                  <w:sz w:val="18"/>
                  <w:szCs w:val="18"/>
                  <w:lang w:val="es-ES"/>
                </w:rPr>
                <w:t>.</w:t>
              </w:r>
            </w:ins>
          </w:p>
        </w:tc>
      </w:tr>
      <w:tr w:rsidR="00CB3026" w:rsidRPr="002F3A13" w14:paraId="11A12D7E" w14:textId="77777777" w:rsidTr="00CB3026">
        <w:tc>
          <w:tcPr>
            <w:tcW w:w="1615" w:type="dxa"/>
            <w:vAlign w:val="center"/>
          </w:tcPr>
          <w:p w14:paraId="230A3AA4" w14:textId="77777777" w:rsidR="00D82C18" w:rsidRDefault="007508EB" w:rsidP="00AD17AA">
            <w:pPr>
              <w:spacing w:before="120" w:after="120" w:line="280" w:lineRule="exact"/>
              <w:jc w:val="center"/>
              <w:rPr>
                <w:rFonts w:ascii="Verdana" w:hAnsi="Verdana"/>
                <w:sz w:val="18"/>
                <w:szCs w:val="18"/>
              </w:rPr>
            </w:pPr>
            <w:r>
              <w:rPr>
                <w:rFonts w:ascii="Verdana" w:hAnsi="Verdana"/>
                <w:sz w:val="18"/>
                <w:szCs w:val="18"/>
              </w:rPr>
              <w:t>2</w:t>
            </w:r>
          </w:p>
          <w:p w14:paraId="5A89CF27" w14:textId="21FFD706" w:rsidR="00AD17AA" w:rsidRPr="00F62A15" w:rsidRDefault="0017185D" w:rsidP="00AD17AA">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36345B59" w14:textId="5C4337AD" w:rsidR="00662EFC" w:rsidRPr="002F3A13" w:rsidRDefault="006E636C" w:rsidP="007508EB">
            <w:pPr>
              <w:tabs>
                <w:tab w:val="left" w:pos="426"/>
                <w:tab w:val="left" w:pos="851"/>
              </w:tabs>
              <w:spacing w:line="280" w:lineRule="exact"/>
              <w:jc w:val="both"/>
              <w:rPr>
                <w:rFonts w:ascii="Verdana" w:hAnsi="Verdana"/>
                <w:color w:val="000000" w:themeColor="text1"/>
                <w:sz w:val="18"/>
                <w:szCs w:val="18"/>
                <w:lang w:val="es-ES"/>
                <w:rPrChange w:id="5" w:author="Pedro Verdelho" w:date="2019-01-22T02:05:00Z">
                  <w:rPr>
                    <w:rFonts w:ascii="Verdana" w:hAnsi="Verdana"/>
                    <w:color w:val="000000" w:themeColor="text1"/>
                    <w:sz w:val="18"/>
                    <w:szCs w:val="18"/>
                  </w:rPr>
                </w:rPrChange>
              </w:rPr>
            </w:pPr>
            <w:r w:rsidRPr="006E636C">
              <w:rPr>
                <w:rFonts w:ascii="Verdana" w:eastAsia="Calibri" w:hAnsi="Verdana" w:cs="Arial"/>
                <w:color w:val="000000"/>
                <w:sz w:val="18"/>
                <w:szCs w:val="22"/>
                <w:lang w:val="es-ES" w:eastAsia="es-ES" w:bidi="es-ES"/>
              </w:rPr>
              <w:t>Al igual que con todas las otras lecciones, esta tiene objetivos claros establecidos al comienzo de la lección</w:t>
            </w:r>
            <w:r w:rsidR="00662EFC" w:rsidRPr="002F3A13">
              <w:rPr>
                <w:rFonts w:ascii="Verdana" w:hAnsi="Verdana"/>
                <w:color w:val="000000" w:themeColor="text1"/>
                <w:sz w:val="18"/>
                <w:szCs w:val="18"/>
                <w:lang w:val="es-ES"/>
                <w:rPrChange w:id="6" w:author="Pedro Verdelho" w:date="2019-01-22T02:05:00Z">
                  <w:rPr>
                    <w:rFonts w:ascii="Verdana" w:hAnsi="Verdana"/>
                    <w:color w:val="000000" w:themeColor="text1"/>
                    <w:sz w:val="18"/>
                    <w:szCs w:val="18"/>
                  </w:rPr>
                </w:rPrChange>
              </w:rPr>
              <w:t>.</w:t>
            </w:r>
          </w:p>
        </w:tc>
      </w:tr>
      <w:tr w:rsidR="00B80340" w:rsidRPr="002F3A13" w14:paraId="1D4F9123" w14:textId="77777777" w:rsidTr="007F5B4C">
        <w:trPr>
          <w:trHeight w:val="899"/>
        </w:trPr>
        <w:tc>
          <w:tcPr>
            <w:tcW w:w="1615" w:type="dxa"/>
            <w:vAlign w:val="center"/>
          </w:tcPr>
          <w:p w14:paraId="588F8224" w14:textId="77777777" w:rsidR="00B80340" w:rsidRDefault="00B80340" w:rsidP="00AD17AA">
            <w:pPr>
              <w:spacing w:before="120" w:after="120" w:line="280" w:lineRule="exact"/>
              <w:jc w:val="center"/>
              <w:rPr>
                <w:rFonts w:ascii="Verdana" w:hAnsi="Verdana"/>
                <w:sz w:val="18"/>
                <w:szCs w:val="18"/>
              </w:rPr>
            </w:pPr>
            <w:r>
              <w:rPr>
                <w:rFonts w:ascii="Verdana" w:hAnsi="Verdana"/>
                <w:sz w:val="18"/>
                <w:szCs w:val="18"/>
              </w:rPr>
              <w:t>3</w:t>
            </w:r>
          </w:p>
          <w:p w14:paraId="478B4DD6" w14:textId="576BAC6C" w:rsidR="00AD17AA" w:rsidRPr="003630ED" w:rsidRDefault="0017185D" w:rsidP="00AD17AA">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08A4EFFA" w14:textId="77777777" w:rsidR="00662EFC" w:rsidRPr="002F3A13" w:rsidRDefault="00662EFC" w:rsidP="00662EFC">
            <w:pPr>
              <w:rPr>
                <w:rFonts w:ascii="Verdana" w:hAnsi="Verdana"/>
                <w:lang w:val="es-ES"/>
                <w:rPrChange w:id="7" w:author="Pedro Verdelho" w:date="2019-01-22T02:05:00Z">
                  <w:rPr>
                    <w:rFonts w:ascii="Verdana" w:hAnsi="Verdana"/>
                  </w:rPr>
                </w:rPrChange>
              </w:rPr>
            </w:pPr>
          </w:p>
          <w:p w14:paraId="1B11D0F2" w14:textId="77777777" w:rsidR="00662EFC" w:rsidRPr="002F3A13" w:rsidRDefault="00662EFC" w:rsidP="00662EFC">
            <w:pPr>
              <w:rPr>
                <w:rFonts w:ascii="Verdana" w:hAnsi="Verdana"/>
                <w:sz w:val="18"/>
                <w:szCs w:val="18"/>
                <w:lang w:val="es-ES"/>
                <w:rPrChange w:id="8" w:author="Pedro Verdelho" w:date="2019-01-22T02:05:00Z">
                  <w:rPr>
                    <w:rFonts w:ascii="Verdana" w:hAnsi="Verdana"/>
                    <w:sz w:val="18"/>
                    <w:szCs w:val="18"/>
                  </w:rPr>
                </w:rPrChange>
              </w:rPr>
            </w:pPr>
            <w:r w:rsidRPr="002F3A13">
              <w:rPr>
                <w:rFonts w:ascii="Verdana" w:hAnsi="Verdana"/>
                <w:sz w:val="18"/>
                <w:szCs w:val="18"/>
                <w:lang w:val="es-ES"/>
                <w:rPrChange w:id="9" w:author="Pedro Verdelho" w:date="2019-01-22T02:05:00Z">
                  <w:rPr>
                    <w:rFonts w:ascii="Verdana" w:hAnsi="Verdana"/>
                    <w:sz w:val="18"/>
                    <w:szCs w:val="18"/>
                  </w:rPr>
                </w:rPrChange>
              </w:rPr>
              <w:t>El horario es una manera útil para que los delegados recuerden el contenido del curso y se incluye para que el capacitador pueda mejor motivar y gestionar las opiniones de los delegados.</w:t>
            </w:r>
          </w:p>
          <w:p w14:paraId="4635E99A" w14:textId="15898AEA" w:rsidR="00662EFC" w:rsidRPr="002F3A13" w:rsidRDefault="00662EFC" w:rsidP="00662EFC">
            <w:pPr>
              <w:rPr>
                <w:sz w:val="18"/>
                <w:szCs w:val="18"/>
                <w:lang w:val="es-ES"/>
                <w:rPrChange w:id="10" w:author="Pedro Verdelho" w:date="2019-01-22T02:05:00Z">
                  <w:rPr>
                    <w:sz w:val="18"/>
                    <w:szCs w:val="18"/>
                  </w:rPr>
                </w:rPrChange>
              </w:rPr>
            </w:pPr>
            <w:r w:rsidRPr="002F3A13">
              <w:rPr>
                <w:sz w:val="18"/>
                <w:szCs w:val="18"/>
                <w:lang w:val="es-ES"/>
                <w:rPrChange w:id="11" w:author="Pedro Verdelho" w:date="2019-01-22T02:05:00Z">
                  <w:rPr>
                    <w:sz w:val="18"/>
                    <w:szCs w:val="18"/>
                  </w:rPr>
                </w:rPrChange>
              </w:rPr>
              <w:t xml:space="preserve"> </w:t>
            </w:r>
          </w:p>
        </w:tc>
      </w:tr>
      <w:tr w:rsidR="00CB3026" w:rsidRPr="002F3A13" w14:paraId="65F07CB5" w14:textId="77777777" w:rsidTr="007508EB">
        <w:trPr>
          <w:trHeight w:val="899"/>
        </w:trPr>
        <w:tc>
          <w:tcPr>
            <w:tcW w:w="1615" w:type="dxa"/>
            <w:vAlign w:val="center"/>
          </w:tcPr>
          <w:p w14:paraId="21E7A74F" w14:textId="3C8E7803" w:rsidR="00D82C18" w:rsidRDefault="00B80340" w:rsidP="00AD17AA">
            <w:pPr>
              <w:spacing w:before="120" w:after="120" w:line="280" w:lineRule="exact"/>
              <w:jc w:val="center"/>
              <w:rPr>
                <w:rFonts w:ascii="Verdana" w:hAnsi="Verdana"/>
                <w:sz w:val="18"/>
                <w:szCs w:val="18"/>
              </w:rPr>
            </w:pPr>
            <w:r>
              <w:rPr>
                <w:rFonts w:ascii="Verdana" w:hAnsi="Verdana"/>
                <w:sz w:val="18"/>
                <w:szCs w:val="18"/>
              </w:rPr>
              <w:t>4</w:t>
            </w:r>
            <w:r w:rsidR="0017185D">
              <w:rPr>
                <w:rFonts w:ascii="Verdana" w:hAnsi="Verdana"/>
                <w:sz w:val="18"/>
                <w:szCs w:val="18"/>
              </w:rPr>
              <w:t xml:space="preserve"> a</w:t>
            </w:r>
            <w:r w:rsidR="007508EB">
              <w:rPr>
                <w:rFonts w:ascii="Verdana" w:hAnsi="Verdana"/>
                <w:sz w:val="18"/>
                <w:szCs w:val="18"/>
              </w:rPr>
              <w:t xml:space="preserve"> </w:t>
            </w:r>
            <w:r>
              <w:rPr>
                <w:rFonts w:ascii="Verdana" w:hAnsi="Verdana"/>
                <w:sz w:val="18"/>
                <w:szCs w:val="18"/>
              </w:rPr>
              <w:t>5</w:t>
            </w:r>
          </w:p>
          <w:p w14:paraId="6F5AEB2D" w14:textId="45677C9F" w:rsidR="00AD17AA" w:rsidRPr="003630ED" w:rsidRDefault="0017185D" w:rsidP="00AD17AA">
            <w:pPr>
              <w:spacing w:before="120" w:after="120" w:line="280" w:lineRule="exact"/>
              <w:jc w:val="center"/>
              <w:rPr>
                <w:rFonts w:ascii="Verdana" w:hAnsi="Verdana"/>
                <w:sz w:val="18"/>
                <w:szCs w:val="18"/>
              </w:rPr>
            </w:pPr>
            <w:proofErr w:type="spellStart"/>
            <w:r>
              <w:rPr>
                <w:rFonts w:ascii="Verdana" w:hAnsi="Verdana"/>
                <w:sz w:val="18"/>
                <w:szCs w:val="18"/>
              </w:rPr>
              <w:t>Obligatoria</w:t>
            </w:r>
            <w:proofErr w:type="spellEnd"/>
          </w:p>
        </w:tc>
        <w:tc>
          <w:tcPr>
            <w:tcW w:w="7395" w:type="dxa"/>
            <w:gridSpan w:val="2"/>
            <w:vAlign w:val="center"/>
          </w:tcPr>
          <w:p w14:paraId="649FEA68" w14:textId="52FE7BFD" w:rsidR="00662EFC" w:rsidRPr="002F3A13" w:rsidRDefault="00662EFC" w:rsidP="00662EFC">
            <w:pPr>
              <w:rPr>
                <w:rFonts w:ascii="Verdana" w:hAnsi="Verdana"/>
                <w:sz w:val="18"/>
                <w:szCs w:val="18"/>
                <w:lang w:val="es-ES"/>
                <w:rPrChange w:id="12" w:author="Pedro Verdelho" w:date="2019-01-22T02:05:00Z">
                  <w:rPr>
                    <w:rFonts w:ascii="Verdana" w:hAnsi="Verdana"/>
                    <w:sz w:val="18"/>
                    <w:szCs w:val="18"/>
                  </w:rPr>
                </w:rPrChange>
              </w:rPr>
            </w:pPr>
            <w:r w:rsidRPr="002F3A13">
              <w:rPr>
                <w:rFonts w:ascii="Verdana" w:hAnsi="Verdana"/>
                <w:sz w:val="18"/>
                <w:szCs w:val="18"/>
                <w:lang w:val="es-ES"/>
                <w:rPrChange w:id="13" w:author="Pedro Verdelho" w:date="2019-01-22T02:05:00Z">
                  <w:rPr>
                    <w:rFonts w:ascii="Verdana" w:hAnsi="Verdana"/>
                    <w:sz w:val="18"/>
                    <w:szCs w:val="18"/>
                  </w:rPr>
                </w:rPrChange>
              </w:rPr>
              <w:t xml:space="preserve">El capacitador debe resumir el programa y recibir las opiniones de los delegados.  Las opiniones y sugerencias de los delegados deben anotarse para </w:t>
            </w:r>
            <w:r w:rsidR="00DC124C" w:rsidRPr="002F3A13">
              <w:rPr>
                <w:rFonts w:ascii="Verdana" w:hAnsi="Verdana"/>
                <w:sz w:val="18"/>
                <w:szCs w:val="18"/>
                <w:lang w:val="es-ES"/>
                <w:rPrChange w:id="14" w:author="Pedro Verdelho" w:date="2019-01-22T02:05:00Z">
                  <w:rPr>
                    <w:rFonts w:ascii="Verdana" w:hAnsi="Verdana"/>
                    <w:sz w:val="18"/>
                    <w:szCs w:val="18"/>
                  </w:rPr>
                </w:rPrChange>
              </w:rPr>
              <w:t>usarlas en el futuro.</w:t>
            </w:r>
          </w:p>
        </w:tc>
      </w:tr>
      <w:tr w:rsidR="007508EB" w:rsidRPr="002F3A13" w14:paraId="77A409F8" w14:textId="77777777" w:rsidTr="007508EB">
        <w:trPr>
          <w:trHeight w:val="899"/>
        </w:trPr>
        <w:tc>
          <w:tcPr>
            <w:tcW w:w="1615" w:type="dxa"/>
            <w:vAlign w:val="center"/>
          </w:tcPr>
          <w:p w14:paraId="592A888A" w14:textId="77777777" w:rsidR="007508EB" w:rsidRPr="002A7C03" w:rsidRDefault="00B80340" w:rsidP="00AD17AA">
            <w:pPr>
              <w:spacing w:before="120" w:after="120" w:line="280" w:lineRule="exact"/>
              <w:jc w:val="center"/>
              <w:rPr>
                <w:rFonts w:ascii="Verdana" w:hAnsi="Verdana"/>
                <w:sz w:val="18"/>
                <w:szCs w:val="18"/>
              </w:rPr>
            </w:pPr>
            <w:r w:rsidRPr="002A7C03">
              <w:rPr>
                <w:rFonts w:ascii="Verdana" w:hAnsi="Verdana"/>
                <w:sz w:val="18"/>
                <w:szCs w:val="18"/>
              </w:rPr>
              <w:t>6</w:t>
            </w:r>
          </w:p>
          <w:p w14:paraId="1DC424A0" w14:textId="3FF3B5EB" w:rsidR="00AD17AA" w:rsidRPr="002A7C03" w:rsidRDefault="0017185D" w:rsidP="00AD17AA">
            <w:pPr>
              <w:spacing w:before="120" w:after="120" w:line="280" w:lineRule="exact"/>
              <w:jc w:val="center"/>
              <w:rPr>
                <w:rFonts w:ascii="Verdana" w:hAnsi="Verdana"/>
                <w:sz w:val="18"/>
                <w:szCs w:val="18"/>
              </w:rPr>
            </w:pPr>
            <w:proofErr w:type="spellStart"/>
            <w:r w:rsidRPr="002A7C03">
              <w:rPr>
                <w:rFonts w:ascii="Verdana" w:hAnsi="Verdana"/>
                <w:sz w:val="18"/>
                <w:szCs w:val="18"/>
              </w:rPr>
              <w:t>Obligatoria</w:t>
            </w:r>
            <w:proofErr w:type="spellEnd"/>
          </w:p>
        </w:tc>
        <w:tc>
          <w:tcPr>
            <w:tcW w:w="7395" w:type="dxa"/>
            <w:gridSpan w:val="2"/>
            <w:vAlign w:val="center"/>
          </w:tcPr>
          <w:p w14:paraId="08BDE26C" w14:textId="23C54101" w:rsidR="00DC124C" w:rsidRPr="002F3A13" w:rsidRDefault="00DC124C" w:rsidP="00DC124C">
            <w:pPr>
              <w:rPr>
                <w:rFonts w:ascii="Verdana" w:hAnsi="Verdana"/>
                <w:sz w:val="18"/>
                <w:szCs w:val="18"/>
                <w:lang w:val="es-ES"/>
                <w:rPrChange w:id="15" w:author="Pedro Verdelho" w:date="2019-01-22T02:05:00Z">
                  <w:rPr>
                    <w:rFonts w:ascii="Verdana" w:hAnsi="Verdana"/>
                    <w:sz w:val="18"/>
                    <w:szCs w:val="18"/>
                  </w:rPr>
                </w:rPrChange>
              </w:rPr>
            </w:pPr>
            <w:r w:rsidRPr="002F3A13">
              <w:rPr>
                <w:rFonts w:ascii="Verdana" w:hAnsi="Verdana"/>
                <w:sz w:val="18"/>
                <w:szCs w:val="18"/>
                <w:lang w:val="es-ES"/>
                <w:rPrChange w:id="16" w:author="Pedro Verdelho" w:date="2019-01-22T02:05:00Z">
                  <w:rPr>
                    <w:rFonts w:ascii="Verdana" w:hAnsi="Verdana"/>
                    <w:sz w:val="18"/>
                    <w:szCs w:val="18"/>
                  </w:rPr>
                </w:rPrChange>
              </w:rPr>
              <w:t xml:space="preserve">Los grupos de </w:t>
            </w:r>
            <w:r w:rsidR="002A7C03" w:rsidRPr="002F3A13">
              <w:rPr>
                <w:rFonts w:ascii="Verdana" w:hAnsi="Verdana"/>
                <w:sz w:val="18"/>
                <w:szCs w:val="18"/>
                <w:lang w:val="es-ES"/>
                <w:rPrChange w:id="17" w:author="Pedro Verdelho" w:date="2019-01-22T02:05:00Z">
                  <w:rPr>
                    <w:rFonts w:ascii="Verdana" w:hAnsi="Verdana"/>
                    <w:sz w:val="18"/>
                    <w:szCs w:val="18"/>
                  </w:rPr>
                </w:rPrChange>
              </w:rPr>
              <w:t>diapositivas</w:t>
            </w:r>
            <w:r w:rsidRPr="002F3A13">
              <w:rPr>
                <w:rFonts w:ascii="Verdana" w:hAnsi="Verdana"/>
                <w:sz w:val="18"/>
                <w:szCs w:val="18"/>
                <w:lang w:val="es-ES"/>
                <w:rPrChange w:id="18" w:author="Pedro Verdelho" w:date="2019-01-22T02:05:00Z">
                  <w:rPr>
                    <w:rFonts w:ascii="Verdana" w:hAnsi="Verdana"/>
                    <w:sz w:val="18"/>
                    <w:szCs w:val="18"/>
                  </w:rPr>
                </w:rPrChange>
              </w:rPr>
              <w:t xml:space="preserve"> establecen las expectativas en relación con el procesamiento de los formularios de evaluación del Consejo de Europa. Se debe reiterar la importancia que tienen los formularios a los delegados.</w:t>
            </w:r>
          </w:p>
        </w:tc>
      </w:tr>
      <w:tr w:rsidR="007508EB" w:rsidRPr="002F3A13" w14:paraId="6FBB1686" w14:textId="77777777" w:rsidTr="007508EB">
        <w:trPr>
          <w:trHeight w:val="899"/>
        </w:trPr>
        <w:tc>
          <w:tcPr>
            <w:tcW w:w="1615" w:type="dxa"/>
            <w:vAlign w:val="center"/>
          </w:tcPr>
          <w:p w14:paraId="1F7A0962" w14:textId="77777777" w:rsidR="00AD17AA" w:rsidRPr="002A7C03" w:rsidRDefault="00B80340" w:rsidP="00AD17AA">
            <w:pPr>
              <w:spacing w:before="120" w:after="120" w:line="280" w:lineRule="exact"/>
              <w:jc w:val="center"/>
              <w:rPr>
                <w:rFonts w:ascii="Verdana" w:hAnsi="Verdana"/>
                <w:sz w:val="18"/>
                <w:szCs w:val="18"/>
              </w:rPr>
            </w:pPr>
            <w:r w:rsidRPr="002A7C03">
              <w:rPr>
                <w:rFonts w:ascii="Verdana" w:hAnsi="Verdana"/>
                <w:sz w:val="18"/>
                <w:szCs w:val="18"/>
              </w:rPr>
              <w:t>7</w:t>
            </w:r>
            <w:r w:rsidR="00AD17AA" w:rsidRPr="002A7C03">
              <w:rPr>
                <w:rFonts w:ascii="Verdana" w:hAnsi="Verdana"/>
                <w:sz w:val="18"/>
                <w:szCs w:val="18"/>
              </w:rPr>
              <w:t xml:space="preserve"> </w:t>
            </w:r>
          </w:p>
          <w:p w14:paraId="176110B9" w14:textId="7B161AC4" w:rsidR="007508EB" w:rsidRPr="002A7C03" w:rsidRDefault="0017185D" w:rsidP="00AD17AA">
            <w:pPr>
              <w:spacing w:before="120" w:after="120" w:line="280" w:lineRule="exact"/>
              <w:jc w:val="center"/>
              <w:rPr>
                <w:rFonts w:ascii="Verdana" w:hAnsi="Verdana"/>
                <w:sz w:val="18"/>
                <w:szCs w:val="18"/>
              </w:rPr>
            </w:pPr>
            <w:proofErr w:type="spellStart"/>
            <w:r w:rsidRPr="002A7C03">
              <w:rPr>
                <w:rFonts w:ascii="Verdana" w:hAnsi="Verdana"/>
                <w:sz w:val="18"/>
                <w:szCs w:val="18"/>
              </w:rPr>
              <w:t>Obligatoria</w:t>
            </w:r>
            <w:proofErr w:type="spellEnd"/>
          </w:p>
        </w:tc>
        <w:tc>
          <w:tcPr>
            <w:tcW w:w="7395" w:type="dxa"/>
            <w:gridSpan w:val="2"/>
            <w:vAlign w:val="center"/>
          </w:tcPr>
          <w:p w14:paraId="01CB4FA5" w14:textId="226ACD21" w:rsidR="00DC124C" w:rsidRPr="002F3A13" w:rsidRDefault="00DC124C" w:rsidP="00DC124C">
            <w:pPr>
              <w:rPr>
                <w:rFonts w:ascii="Verdana" w:hAnsi="Verdana"/>
                <w:sz w:val="18"/>
                <w:szCs w:val="18"/>
                <w:lang w:val="es-ES"/>
                <w:rPrChange w:id="19" w:author="Pedro Verdelho" w:date="2019-01-22T02:05:00Z">
                  <w:rPr>
                    <w:rFonts w:ascii="Verdana" w:hAnsi="Verdana"/>
                    <w:sz w:val="18"/>
                    <w:szCs w:val="18"/>
                  </w:rPr>
                </w:rPrChange>
              </w:rPr>
            </w:pPr>
            <w:r w:rsidRPr="002F3A13">
              <w:rPr>
                <w:rFonts w:ascii="Verdana" w:hAnsi="Verdana"/>
                <w:sz w:val="18"/>
                <w:szCs w:val="18"/>
                <w:lang w:val="es-ES"/>
                <w:rPrChange w:id="20" w:author="Pedro Verdelho" w:date="2019-01-22T02:05:00Z">
                  <w:rPr>
                    <w:rFonts w:ascii="Verdana" w:hAnsi="Verdana"/>
                    <w:sz w:val="18"/>
                    <w:szCs w:val="18"/>
                  </w:rPr>
                </w:rPrChange>
              </w:rPr>
              <w:t>Esta es la última oportunidad que los d</w:t>
            </w:r>
            <w:r w:rsidR="00851FBD" w:rsidRPr="002F3A13">
              <w:rPr>
                <w:rFonts w:ascii="Verdana" w:hAnsi="Verdana"/>
                <w:sz w:val="18"/>
                <w:szCs w:val="18"/>
                <w:lang w:val="es-ES"/>
                <w:rPrChange w:id="21" w:author="Pedro Verdelho" w:date="2019-01-22T02:05:00Z">
                  <w:rPr>
                    <w:rFonts w:ascii="Verdana" w:hAnsi="Verdana"/>
                    <w:sz w:val="18"/>
                    <w:szCs w:val="18"/>
                  </w:rPr>
                </w:rPrChange>
              </w:rPr>
              <w:t xml:space="preserve">elegados tienen para formular sus preguntas a los capacitadores </w:t>
            </w:r>
            <w:r w:rsidRPr="002F3A13">
              <w:rPr>
                <w:rFonts w:ascii="Verdana" w:hAnsi="Verdana"/>
                <w:sz w:val="18"/>
                <w:szCs w:val="18"/>
                <w:lang w:val="es-ES"/>
                <w:rPrChange w:id="22" w:author="Pedro Verdelho" w:date="2019-01-22T02:05:00Z">
                  <w:rPr>
                    <w:rFonts w:ascii="Verdana" w:hAnsi="Verdana"/>
                    <w:sz w:val="18"/>
                    <w:szCs w:val="18"/>
                  </w:rPr>
                </w:rPrChange>
              </w:rPr>
              <w:t xml:space="preserve">antes de terminar el curso. </w:t>
            </w:r>
          </w:p>
        </w:tc>
      </w:tr>
      <w:tr w:rsidR="00CB3026" w:rsidRPr="002F3A13" w14:paraId="2ECF09B7" w14:textId="77777777" w:rsidTr="002139C1">
        <w:trPr>
          <w:trHeight w:val="962"/>
        </w:trPr>
        <w:tc>
          <w:tcPr>
            <w:tcW w:w="9010" w:type="dxa"/>
            <w:gridSpan w:val="3"/>
            <w:vAlign w:val="center"/>
          </w:tcPr>
          <w:p w14:paraId="55ED1F4B" w14:textId="64AAB1F1" w:rsidR="00CB3026" w:rsidRPr="002F3A13" w:rsidRDefault="0017185D" w:rsidP="00CB3026">
            <w:pPr>
              <w:spacing w:before="120" w:after="120" w:line="280" w:lineRule="exact"/>
              <w:rPr>
                <w:rFonts w:ascii="Verdana" w:hAnsi="Verdana"/>
                <w:b/>
                <w:color w:val="000000" w:themeColor="text1"/>
                <w:sz w:val="22"/>
                <w:szCs w:val="22"/>
                <w:lang w:val="es-ES"/>
                <w:rPrChange w:id="23" w:author="Pedro Verdelho" w:date="2019-01-22T02:05:00Z">
                  <w:rPr>
                    <w:rFonts w:ascii="Verdana" w:hAnsi="Verdana"/>
                    <w:b/>
                    <w:color w:val="000000" w:themeColor="text1"/>
                    <w:sz w:val="22"/>
                    <w:szCs w:val="22"/>
                  </w:rPr>
                </w:rPrChange>
              </w:rPr>
            </w:pPr>
            <w:r w:rsidRPr="002F3A13">
              <w:rPr>
                <w:rFonts w:ascii="Verdana" w:hAnsi="Verdana"/>
                <w:b/>
                <w:color w:val="000000" w:themeColor="text1"/>
                <w:sz w:val="22"/>
                <w:szCs w:val="22"/>
                <w:lang w:val="es-ES"/>
                <w:rPrChange w:id="24" w:author="Pedro Verdelho" w:date="2019-01-22T02:05:00Z">
                  <w:rPr>
                    <w:rFonts w:ascii="Verdana" w:hAnsi="Verdana"/>
                    <w:b/>
                    <w:color w:val="000000" w:themeColor="text1"/>
                    <w:sz w:val="22"/>
                    <w:szCs w:val="22"/>
                  </w:rPr>
                </w:rPrChange>
              </w:rPr>
              <w:t>Ejercicios prácticos</w:t>
            </w:r>
          </w:p>
          <w:p w14:paraId="04D65D89" w14:textId="684952BA" w:rsidR="0017185D" w:rsidRPr="002F3A13" w:rsidRDefault="0017185D" w:rsidP="002139C1">
            <w:pPr>
              <w:spacing w:before="120" w:after="120" w:line="280" w:lineRule="exact"/>
              <w:rPr>
                <w:rFonts w:ascii="Verdana" w:hAnsi="Verdana"/>
                <w:color w:val="000000" w:themeColor="text1"/>
                <w:sz w:val="18"/>
                <w:szCs w:val="18"/>
                <w:lang w:val="es-ES"/>
                <w:rPrChange w:id="25" w:author="Pedro Verdelho" w:date="2019-01-22T02:05:00Z">
                  <w:rPr>
                    <w:rFonts w:ascii="Verdana" w:hAnsi="Verdana"/>
                    <w:color w:val="000000" w:themeColor="text1"/>
                    <w:sz w:val="18"/>
                    <w:szCs w:val="18"/>
                  </w:rPr>
                </w:rPrChange>
              </w:rPr>
            </w:pPr>
            <w:r w:rsidRPr="002F3A13">
              <w:rPr>
                <w:rFonts w:ascii="Verdana" w:hAnsi="Verdana"/>
                <w:color w:val="000000" w:themeColor="text1"/>
                <w:sz w:val="18"/>
                <w:szCs w:val="18"/>
                <w:lang w:val="es-ES"/>
                <w:rPrChange w:id="26" w:author="Pedro Verdelho" w:date="2019-01-22T02:05:00Z">
                  <w:rPr>
                    <w:rFonts w:ascii="Verdana" w:hAnsi="Verdana"/>
                    <w:color w:val="000000" w:themeColor="text1"/>
                    <w:sz w:val="18"/>
                    <w:szCs w:val="18"/>
                  </w:rPr>
                </w:rPrChange>
              </w:rPr>
              <w:t xml:space="preserve">No se </w:t>
            </w:r>
            <w:proofErr w:type="spellStart"/>
            <w:r w:rsidRPr="002F3A13">
              <w:rPr>
                <w:rFonts w:ascii="Verdana" w:hAnsi="Verdana"/>
                <w:color w:val="000000" w:themeColor="text1"/>
                <w:sz w:val="18"/>
                <w:szCs w:val="18"/>
                <w:lang w:val="es-ES"/>
                <w:rPrChange w:id="27" w:author="Pedro Verdelho" w:date="2019-01-22T02:05:00Z">
                  <w:rPr>
                    <w:rFonts w:ascii="Verdana" w:hAnsi="Verdana"/>
                    <w:color w:val="000000" w:themeColor="text1"/>
                    <w:sz w:val="18"/>
                    <w:szCs w:val="18"/>
                  </w:rPr>
                </w:rPrChange>
              </w:rPr>
              <w:t>preve</w:t>
            </w:r>
            <w:proofErr w:type="spellEnd"/>
            <w:r w:rsidRPr="002F3A13">
              <w:rPr>
                <w:rFonts w:ascii="Verdana" w:hAnsi="Verdana"/>
                <w:color w:val="000000" w:themeColor="text1"/>
                <w:sz w:val="18"/>
                <w:szCs w:val="18"/>
                <w:lang w:val="es-ES"/>
                <w:rPrChange w:id="28" w:author="Pedro Verdelho" w:date="2019-01-22T02:05:00Z">
                  <w:rPr>
                    <w:rFonts w:ascii="Verdana" w:hAnsi="Verdana"/>
                    <w:color w:val="000000" w:themeColor="text1"/>
                    <w:sz w:val="18"/>
                    <w:szCs w:val="18"/>
                  </w:rPr>
                </w:rPrChange>
              </w:rPr>
              <w:t xml:space="preserve"> la realización de ninguno de los ejercicios en esta lección.</w:t>
            </w:r>
          </w:p>
        </w:tc>
      </w:tr>
      <w:tr w:rsidR="00CB3026" w:rsidRPr="002F3A13" w14:paraId="603967A2" w14:textId="77777777" w:rsidTr="00801300">
        <w:tc>
          <w:tcPr>
            <w:tcW w:w="9010" w:type="dxa"/>
            <w:gridSpan w:val="3"/>
            <w:vAlign w:val="center"/>
          </w:tcPr>
          <w:p w14:paraId="57B48D1E" w14:textId="141F353B" w:rsidR="00CB3026" w:rsidRPr="002F3A13" w:rsidRDefault="0017185D" w:rsidP="00CB3026">
            <w:pPr>
              <w:spacing w:before="120" w:after="120" w:line="280" w:lineRule="exact"/>
              <w:rPr>
                <w:rFonts w:ascii="Verdana" w:hAnsi="Verdana"/>
                <w:b/>
                <w:color w:val="000000" w:themeColor="text1"/>
                <w:sz w:val="22"/>
                <w:szCs w:val="22"/>
                <w:lang w:val="es-ES"/>
                <w:rPrChange w:id="29" w:author="Pedro Verdelho" w:date="2019-01-22T02:05:00Z">
                  <w:rPr>
                    <w:rFonts w:ascii="Verdana" w:hAnsi="Verdana"/>
                    <w:b/>
                    <w:color w:val="000000" w:themeColor="text1"/>
                    <w:sz w:val="22"/>
                    <w:szCs w:val="22"/>
                  </w:rPr>
                </w:rPrChange>
              </w:rPr>
            </w:pPr>
            <w:del w:id="30" w:author="Pedro Verdelho" w:date="2019-01-22T02:11:00Z">
              <w:r w:rsidRPr="002F3A13" w:rsidDel="006E636C">
                <w:rPr>
                  <w:rFonts w:ascii="Verdana" w:hAnsi="Verdana"/>
                  <w:b/>
                  <w:color w:val="000000" w:themeColor="text1"/>
                  <w:sz w:val="22"/>
                  <w:szCs w:val="22"/>
                  <w:lang w:val="es-ES"/>
                  <w:rPrChange w:id="31" w:author="Pedro Verdelho" w:date="2019-01-22T02:05:00Z">
                    <w:rPr>
                      <w:rFonts w:ascii="Verdana" w:hAnsi="Verdana"/>
                      <w:b/>
                      <w:color w:val="000000" w:themeColor="text1"/>
                      <w:sz w:val="22"/>
                      <w:szCs w:val="22"/>
                    </w:rPr>
                  </w:rPrChange>
                </w:rPr>
                <w:delText>Evaluación</w:delText>
              </w:r>
              <w:r w:rsidR="00CB3026" w:rsidRPr="002F3A13" w:rsidDel="006E636C">
                <w:rPr>
                  <w:rFonts w:ascii="Verdana" w:hAnsi="Verdana"/>
                  <w:b/>
                  <w:color w:val="000000" w:themeColor="text1"/>
                  <w:sz w:val="22"/>
                  <w:szCs w:val="22"/>
                  <w:lang w:val="es-ES"/>
                  <w:rPrChange w:id="32" w:author="Pedro Verdelho" w:date="2019-01-22T02:05:00Z">
                    <w:rPr>
                      <w:rFonts w:ascii="Verdana" w:hAnsi="Verdana"/>
                      <w:b/>
                      <w:color w:val="000000" w:themeColor="text1"/>
                      <w:sz w:val="22"/>
                      <w:szCs w:val="22"/>
                    </w:rPr>
                  </w:rPrChange>
                </w:rPr>
                <w:delText>/</w:delText>
              </w:r>
            </w:del>
            <w:r w:rsidRPr="002F3A13">
              <w:rPr>
                <w:rFonts w:ascii="Verdana" w:hAnsi="Verdana"/>
                <w:b/>
                <w:color w:val="000000" w:themeColor="text1"/>
                <w:sz w:val="22"/>
                <w:szCs w:val="22"/>
                <w:lang w:val="es-ES"/>
                <w:rPrChange w:id="33" w:author="Pedro Verdelho" w:date="2019-01-22T02:05:00Z">
                  <w:rPr>
                    <w:rFonts w:ascii="Verdana" w:hAnsi="Verdana"/>
                    <w:b/>
                    <w:color w:val="000000" w:themeColor="text1"/>
                    <w:sz w:val="22"/>
                    <w:szCs w:val="22"/>
                  </w:rPr>
                </w:rPrChange>
              </w:rPr>
              <w:t>Verificación de conocimiento</w:t>
            </w:r>
            <w:ins w:id="34" w:author="Pedro Verdelho" w:date="2019-01-22T02:11:00Z">
              <w:r w:rsidR="006E636C">
                <w:rPr>
                  <w:rFonts w:ascii="Verdana" w:hAnsi="Verdana"/>
                  <w:b/>
                  <w:color w:val="000000" w:themeColor="text1"/>
                  <w:sz w:val="22"/>
                  <w:szCs w:val="22"/>
                  <w:lang w:val="es-ES"/>
                </w:rPr>
                <w:t>s</w:t>
              </w:r>
            </w:ins>
          </w:p>
          <w:p w14:paraId="4496975B" w14:textId="21FB0CD5" w:rsidR="0017185D" w:rsidRPr="002F3A13" w:rsidRDefault="00662EFC" w:rsidP="00CB3026">
            <w:pPr>
              <w:spacing w:before="120" w:after="120" w:line="280" w:lineRule="exact"/>
              <w:rPr>
                <w:rFonts w:ascii="Verdana" w:hAnsi="Verdana"/>
                <w:color w:val="000000" w:themeColor="text1"/>
                <w:sz w:val="18"/>
                <w:szCs w:val="18"/>
                <w:lang w:val="es-ES"/>
                <w:rPrChange w:id="35" w:author="Pedro Verdelho" w:date="2019-01-22T02:05:00Z">
                  <w:rPr>
                    <w:rFonts w:ascii="Verdana" w:hAnsi="Verdana"/>
                    <w:color w:val="000000" w:themeColor="text1"/>
                    <w:sz w:val="18"/>
                    <w:szCs w:val="18"/>
                  </w:rPr>
                </w:rPrChange>
              </w:rPr>
            </w:pPr>
            <w:r w:rsidRPr="002F3A13">
              <w:rPr>
                <w:rFonts w:ascii="Verdana" w:hAnsi="Verdana"/>
                <w:color w:val="000000" w:themeColor="text1"/>
                <w:sz w:val="18"/>
                <w:szCs w:val="18"/>
                <w:lang w:val="es-ES"/>
                <w:rPrChange w:id="36" w:author="Pedro Verdelho" w:date="2019-01-22T02:05:00Z">
                  <w:rPr>
                    <w:rFonts w:ascii="Verdana" w:hAnsi="Verdana"/>
                    <w:color w:val="000000" w:themeColor="text1"/>
                    <w:sz w:val="18"/>
                    <w:szCs w:val="18"/>
                  </w:rPr>
                </w:rPrChange>
              </w:rPr>
              <w:t xml:space="preserve">No se preparó ninguna verificación </w:t>
            </w:r>
            <w:ins w:id="37" w:author="Pedro Verdelho" w:date="2019-01-22T02:12:00Z">
              <w:r w:rsidR="006E636C">
                <w:rPr>
                  <w:rFonts w:ascii="Verdana" w:hAnsi="Verdana"/>
                  <w:color w:val="000000" w:themeColor="text1"/>
                  <w:sz w:val="18"/>
                  <w:szCs w:val="18"/>
                  <w:lang w:val="es-ES"/>
                </w:rPr>
                <w:t xml:space="preserve">o </w:t>
              </w:r>
              <w:r w:rsidR="006E636C" w:rsidRPr="005075DB">
                <w:rPr>
                  <w:rFonts w:ascii="Verdana" w:hAnsi="Verdana"/>
                  <w:color w:val="000000" w:themeColor="text1"/>
                  <w:sz w:val="18"/>
                  <w:szCs w:val="18"/>
                  <w:lang w:val="es-ES"/>
                </w:rPr>
                <w:t xml:space="preserve">evaluación </w:t>
              </w:r>
            </w:ins>
            <w:r w:rsidRPr="002F3A13">
              <w:rPr>
                <w:rFonts w:ascii="Verdana" w:hAnsi="Verdana"/>
                <w:color w:val="000000" w:themeColor="text1"/>
                <w:sz w:val="18"/>
                <w:szCs w:val="18"/>
                <w:lang w:val="es-ES"/>
                <w:rPrChange w:id="38" w:author="Pedro Verdelho" w:date="2019-01-22T02:05:00Z">
                  <w:rPr>
                    <w:rFonts w:ascii="Verdana" w:hAnsi="Verdana"/>
                    <w:color w:val="000000" w:themeColor="text1"/>
                    <w:sz w:val="18"/>
                    <w:szCs w:val="18"/>
                  </w:rPr>
                </w:rPrChange>
              </w:rPr>
              <w:t xml:space="preserve">del conocimiento o </w:t>
            </w:r>
            <w:del w:id="39" w:author="Pedro Verdelho" w:date="2019-01-22T02:12:00Z">
              <w:r w:rsidRPr="002F3A13" w:rsidDel="006E636C">
                <w:rPr>
                  <w:rFonts w:ascii="Verdana" w:hAnsi="Verdana"/>
                  <w:color w:val="000000" w:themeColor="text1"/>
                  <w:sz w:val="18"/>
                  <w:szCs w:val="18"/>
                  <w:lang w:val="es-ES"/>
                  <w:rPrChange w:id="40" w:author="Pedro Verdelho" w:date="2019-01-22T02:05:00Z">
                    <w:rPr>
                      <w:rFonts w:ascii="Verdana" w:hAnsi="Verdana"/>
                      <w:color w:val="000000" w:themeColor="text1"/>
                      <w:sz w:val="18"/>
                      <w:szCs w:val="18"/>
                    </w:rPr>
                  </w:rPrChange>
                </w:rPr>
                <w:delText xml:space="preserve">evaluación </w:delText>
              </w:r>
            </w:del>
            <w:r w:rsidRPr="002F3A13">
              <w:rPr>
                <w:rFonts w:ascii="Verdana" w:hAnsi="Verdana"/>
                <w:color w:val="000000" w:themeColor="text1"/>
                <w:sz w:val="18"/>
                <w:szCs w:val="18"/>
                <w:lang w:val="es-ES"/>
                <w:rPrChange w:id="41" w:author="Pedro Verdelho" w:date="2019-01-22T02:05:00Z">
                  <w:rPr>
                    <w:rFonts w:ascii="Verdana" w:hAnsi="Verdana"/>
                    <w:color w:val="000000" w:themeColor="text1"/>
                    <w:sz w:val="18"/>
                    <w:szCs w:val="18"/>
                  </w:rPr>
                </w:rPrChange>
              </w:rPr>
              <w:t>para esta sesión.</w:t>
            </w:r>
          </w:p>
        </w:tc>
      </w:tr>
    </w:tbl>
    <w:p w14:paraId="15498912" w14:textId="77777777" w:rsidR="00D82C18" w:rsidRPr="002F3A13" w:rsidRDefault="00D82C18">
      <w:pPr>
        <w:rPr>
          <w:rFonts w:ascii="Verdana" w:hAnsi="Verdana"/>
          <w:lang w:val="es-ES"/>
          <w:rPrChange w:id="42" w:author="Pedro Verdelho" w:date="2019-01-22T02:05:00Z">
            <w:rPr>
              <w:rFonts w:ascii="Verdana" w:hAnsi="Verdana"/>
            </w:rPr>
          </w:rPrChange>
        </w:rPr>
      </w:pPr>
      <w:bookmarkStart w:id="43" w:name="_GoBack"/>
      <w:bookmarkEnd w:id="43"/>
    </w:p>
    <w:sectPr w:rsidR="00D82C18" w:rsidRPr="002F3A1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Bold">
    <w:altName w:val="Verdana"/>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2681817"/>
    <w:multiLevelType w:val="hybridMultilevel"/>
    <w:tmpl w:val="D7D49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0" w15:restartNumberingAfterBreak="0">
    <w:nsid w:val="6F4B6DD2"/>
    <w:multiLevelType w:val="hybridMultilevel"/>
    <w:tmpl w:val="BA04B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4"/>
  </w:num>
  <w:num w:numId="5">
    <w:abstractNumId w:val="5"/>
  </w:num>
  <w:num w:numId="6">
    <w:abstractNumId w:val="11"/>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0"/>
  </w:num>
  <w:num w:numId="11">
    <w:abstractNumId w:val="7"/>
  </w:num>
  <w:num w:numId="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oNotDisplayPageBoundaries/>
  <w:hideSpellingErrors/>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17185D"/>
    <w:rsid w:val="002139C1"/>
    <w:rsid w:val="00271010"/>
    <w:rsid w:val="002A7C03"/>
    <w:rsid w:val="002F3A13"/>
    <w:rsid w:val="003630ED"/>
    <w:rsid w:val="00412B00"/>
    <w:rsid w:val="005703B7"/>
    <w:rsid w:val="005A4E47"/>
    <w:rsid w:val="00662EFC"/>
    <w:rsid w:val="006E636C"/>
    <w:rsid w:val="007508EB"/>
    <w:rsid w:val="008354F7"/>
    <w:rsid w:val="00851FBD"/>
    <w:rsid w:val="008E3FE7"/>
    <w:rsid w:val="00A03CF0"/>
    <w:rsid w:val="00A4110D"/>
    <w:rsid w:val="00A734A5"/>
    <w:rsid w:val="00AD17AA"/>
    <w:rsid w:val="00B80340"/>
    <w:rsid w:val="00C541A2"/>
    <w:rsid w:val="00CB02C4"/>
    <w:rsid w:val="00CB3026"/>
    <w:rsid w:val="00D82C18"/>
    <w:rsid w:val="00DC124C"/>
    <w:rsid w:val="00E13BE7"/>
    <w:rsid w:val="00E71944"/>
    <w:rsid w:val="00E7344B"/>
    <w:rsid w:val="00E95703"/>
    <w:rsid w:val="00EF7261"/>
    <w:rsid w:val="00F62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tulo1">
    <w:name w:val="heading 1"/>
    <w:next w:val="Normal"/>
    <w:link w:val="Ttulo1Carter"/>
    <w:autoRedefine/>
    <w:uiPriority w:val="9"/>
    <w:qFormat/>
    <w:rsid w:val="007508EB"/>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Ttulo2">
    <w:name w:val="heading 2"/>
    <w:basedOn w:val="Normal"/>
    <w:next w:val="Normal"/>
    <w:link w:val="Ttulo2Carter"/>
    <w:uiPriority w:val="9"/>
    <w:unhideWhenUsed/>
    <w:qFormat/>
    <w:rsid w:val="007508EB"/>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Ttulo3">
    <w:name w:val="heading 3"/>
    <w:basedOn w:val="Normal"/>
    <w:next w:val="Normal"/>
    <w:link w:val="Ttulo3Carter"/>
    <w:uiPriority w:val="9"/>
    <w:unhideWhenUsed/>
    <w:qFormat/>
    <w:rsid w:val="007508EB"/>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Ttulo4">
    <w:name w:val="heading 4"/>
    <w:basedOn w:val="Normal"/>
    <w:next w:val="Normal"/>
    <w:link w:val="Ttulo4Carter"/>
    <w:uiPriority w:val="9"/>
    <w:unhideWhenUsed/>
    <w:qFormat/>
    <w:rsid w:val="007508EB"/>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Ttulo5">
    <w:name w:val="heading 5"/>
    <w:basedOn w:val="Normal"/>
    <w:next w:val="Normal"/>
    <w:link w:val="Ttulo5Carter"/>
    <w:uiPriority w:val="9"/>
    <w:unhideWhenUsed/>
    <w:qFormat/>
    <w:rsid w:val="007508EB"/>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Ttulo6">
    <w:name w:val="heading 6"/>
    <w:basedOn w:val="Normal"/>
    <w:next w:val="Normal"/>
    <w:link w:val="Ttulo6Carter"/>
    <w:uiPriority w:val="9"/>
    <w:unhideWhenUsed/>
    <w:qFormat/>
    <w:rsid w:val="007508EB"/>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Ttulo7">
    <w:name w:val="heading 7"/>
    <w:basedOn w:val="Normal"/>
    <w:next w:val="Normal"/>
    <w:link w:val="Ttulo7Carter"/>
    <w:uiPriority w:val="9"/>
    <w:unhideWhenUsed/>
    <w:qFormat/>
    <w:rsid w:val="007508EB"/>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Ttulo8">
    <w:name w:val="heading 8"/>
    <w:basedOn w:val="Normal"/>
    <w:next w:val="Normal"/>
    <w:link w:val="Ttulo8Carter"/>
    <w:uiPriority w:val="9"/>
    <w:unhideWhenUsed/>
    <w:qFormat/>
    <w:rsid w:val="007508EB"/>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ter"/>
    <w:uiPriority w:val="9"/>
    <w:unhideWhenUsed/>
    <w:qFormat/>
    <w:rsid w:val="007508EB"/>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character" w:customStyle="1" w:styleId="Ttulo1Carter">
    <w:name w:val="Título 1 Caráter"/>
    <w:basedOn w:val="Tipodeletrapredefinidodopargrafo"/>
    <w:link w:val="Ttulo1"/>
    <w:uiPriority w:val="9"/>
    <w:rsid w:val="007508EB"/>
    <w:rPr>
      <w:rFonts w:ascii="Verdana" w:eastAsiaTheme="majorEastAsia" w:hAnsi="Verdana" w:cstheme="majorBidi"/>
      <w:b/>
      <w:bCs/>
      <w:sz w:val="28"/>
      <w:szCs w:val="28"/>
    </w:rPr>
  </w:style>
  <w:style w:type="character" w:customStyle="1" w:styleId="Ttulo2Carter">
    <w:name w:val="Título 2 Caráter"/>
    <w:basedOn w:val="Tipodeletrapredefinidodopargrafo"/>
    <w:link w:val="Ttulo2"/>
    <w:uiPriority w:val="9"/>
    <w:rsid w:val="007508EB"/>
    <w:rPr>
      <w:rFonts w:ascii="Verdana" w:eastAsiaTheme="majorEastAsia" w:hAnsi="Verdana" w:cstheme="majorBidi"/>
      <w:b/>
      <w:bCs/>
      <w:sz w:val="20"/>
      <w:szCs w:val="26"/>
    </w:rPr>
  </w:style>
  <w:style w:type="character" w:customStyle="1" w:styleId="Ttulo3Carter">
    <w:name w:val="Título 3 Caráter"/>
    <w:basedOn w:val="Tipodeletrapredefinidodopargrafo"/>
    <w:link w:val="Ttulo3"/>
    <w:uiPriority w:val="9"/>
    <w:rsid w:val="007508EB"/>
    <w:rPr>
      <w:rFonts w:ascii="Verdana" w:eastAsiaTheme="majorEastAsia" w:hAnsi="Verdana" w:cstheme="majorBidi"/>
      <w:b/>
      <w:bCs/>
      <w:sz w:val="18"/>
      <w:szCs w:val="22"/>
    </w:rPr>
  </w:style>
  <w:style w:type="character" w:customStyle="1" w:styleId="Ttulo4Carter">
    <w:name w:val="Título 4 Caráter"/>
    <w:basedOn w:val="Tipodeletrapredefinidodopargrafo"/>
    <w:link w:val="Ttulo4"/>
    <w:uiPriority w:val="9"/>
    <w:rsid w:val="007508EB"/>
    <w:rPr>
      <w:rFonts w:ascii="Verdana" w:eastAsiaTheme="majorEastAsia" w:hAnsi="Verdana" w:cstheme="majorBidi"/>
      <w:b/>
      <w:bCs/>
      <w:iCs/>
      <w:sz w:val="18"/>
      <w:szCs w:val="22"/>
    </w:rPr>
  </w:style>
  <w:style w:type="character" w:customStyle="1" w:styleId="Ttulo5Carter">
    <w:name w:val="Título 5 Caráter"/>
    <w:basedOn w:val="Tipodeletrapredefinidodopargrafo"/>
    <w:link w:val="Ttulo5"/>
    <w:uiPriority w:val="9"/>
    <w:rsid w:val="007508EB"/>
    <w:rPr>
      <w:rFonts w:asciiTheme="majorHAnsi" w:eastAsiaTheme="majorEastAsia" w:hAnsiTheme="majorHAnsi" w:cstheme="majorBidi"/>
      <w:color w:val="1F3763" w:themeColor="accent1" w:themeShade="7F"/>
      <w:sz w:val="22"/>
      <w:szCs w:val="22"/>
    </w:rPr>
  </w:style>
  <w:style w:type="character" w:customStyle="1" w:styleId="Ttulo6Carter">
    <w:name w:val="Título 6 Caráter"/>
    <w:basedOn w:val="Tipodeletrapredefinidodopargrafo"/>
    <w:link w:val="Ttulo6"/>
    <w:uiPriority w:val="9"/>
    <w:rsid w:val="007508EB"/>
    <w:rPr>
      <w:rFonts w:asciiTheme="majorHAnsi" w:eastAsiaTheme="majorEastAsia" w:hAnsiTheme="majorHAnsi" w:cstheme="majorBidi"/>
      <w:i/>
      <w:iCs/>
      <w:color w:val="1F3763" w:themeColor="accent1" w:themeShade="7F"/>
      <w:sz w:val="22"/>
      <w:szCs w:val="22"/>
    </w:rPr>
  </w:style>
  <w:style w:type="character" w:customStyle="1" w:styleId="Ttulo7Carter">
    <w:name w:val="Título 7 Caráter"/>
    <w:basedOn w:val="Tipodeletrapredefinidodopargrafo"/>
    <w:link w:val="Ttulo7"/>
    <w:uiPriority w:val="9"/>
    <w:rsid w:val="007508EB"/>
    <w:rPr>
      <w:rFonts w:asciiTheme="majorHAnsi" w:eastAsiaTheme="majorEastAsia" w:hAnsiTheme="majorHAnsi" w:cstheme="majorBidi"/>
      <w:i/>
      <w:iCs/>
      <w:color w:val="404040" w:themeColor="text1" w:themeTint="BF"/>
      <w:sz w:val="22"/>
      <w:szCs w:val="22"/>
    </w:rPr>
  </w:style>
  <w:style w:type="character" w:customStyle="1" w:styleId="Ttulo8Carter">
    <w:name w:val="Título 8 Caráter"/>
    <w:basedOn w:val="Tipodeletrapredefinidodopargrafo"/>
    <w:link w:val="Ttulo8"/>
    <w:uiPriority w:val="9"/>
    <w:rsid w:val="007508EB"/>
    <w:rPr>
      <w:rFonts w:asciiTheme="majorHAnsi" w:eastAsiaTheme="majorEastAsia" w:hAnsiTheme="majorHAnsi" w:cstheme="majorBidi"/>
      <w:color w:val="404040" w:themeColor="text1" w:themeTint="BF"/>
      <w:sz w:val="20"/>
      <w:szCs w:val="20"/>
    </w:rPr>
  </w:style>
  <w:style w:type="character" w:customStyle="1" w:styleId="Ttulo9Carter">
    <w:name w:val="Título 9 Caráter"/>
    <w:basedOn w:val="Tipodeletrapredefinidodopargrafo"/>
    <w:link w:val="Ttulo9"/>
    <w:uiPriority w:val="9"/>
    <w:rsid w:val="007508EB"/>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7508EB"/>
    <w:pPr>
      <w:numPr>
        <w:numId w:val="8"/>
      </w:numPr>
      <w:tabs>
        <w:tab w:val="left" w:pos="567"/>
      </w:tabs>
      <w:spacing w:line="280" w:lineRule="atLeast"/>
      <w:jc w:val="both"/>
    </w:pPr>
    <w:rPr>
      <w:rFonts w:ascii="Book Antiqua" w:eastAsia="Calibri" w:hAnsi="Book Antiqua" w:cs="Times New Roman"/>
      <w:sz w:val="19"/>
      <w:szCs w:val="20"/>
    </w:rPr>
  </w:style>
  <w:style w:type="paragraph" w:styleId="Textodebalo">
    <w:name w:val="Balloon Text"/>
    <w:basedOn w:val="Normal"/>
    <w:link w:val="TextodebaloCarter"/>
    <w:uiPriority w:val="99"/>
    <w:semiHidden/>
    <w:unhideWhenUsed/>
    <w:rsid w:val="002F3A13"/>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2F3A13"/>
    <w:rPr>
      <w:rFonts w:ascii="Segoe UI" w:hAnsi="Segoe UI" w:cs="Segoe UI"/>
      <w:sz w:val="18"/>
      <w:szCs w:val="18"/>
    </w:rPr>
  </w:style>
  <w:style w:type="paragraph" w:customStyle="1" w:styleId="Style15">
    <w:name w:val="Style15"/>
    <w:basedOn w:val="Normal"/>
    <w:rsid w:val="00E71944"/>
    <w:pPr>
      <w:keepNext/>
      <w:numPr>
        <w:numId w:val="12"/>
      </w:numPr>
      <w:pBdr>
        <w:top w:val="single" w:sz="4" w:space="1" w:color="auto"/>
        <w:left w:val="single" w:sz="4" w:space="4" w:color="auto"/>
        <w:bottom w:val="single" w:sz="4" w:space="1" w:color="auto"/>
        <w:right w:val="single" w:sz="4" w:space="4" w:color="auto"/>
      </w:pBdr>
      <w:spacing w:line="280" w:lineRule="atLeast"/>
      <w:jc w:val="both"/>
      <w:outlineLvl w:val="1"/>
    </w:pPr>
    <w:rPr>
      <w:rFonts w:ascii="Verdana" w:eastAsia="Calibri" w:hAnsi="Verdana" w:cs="Times New Roman"/>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578</Words>
  <Characters>3123</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3</cp:revision>
  <dcterms:created xsi:type="dcterms:W3CDTF">2018-09-19T21:47:00Z</dcterms:created>
  <dcterms:modified xsi:type="dcterms:W3CDTF">2019-01-22T02:12:00Z</dcterms:modified>
</cp:coreProperties>
</file>